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29F9B" w14:textId="77777777" w:rsidR="000B3E54" w:rsidRDefault="000B3E54" w:rsidP="00FE236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E2366" w:rsidRPr="0074347D" w14:paraId="35EADFC5" w14:textId="77777777" w:rsidTr="00FE2366">
        <w:trPr>
          <w:trHeight w:val="284"/>
        </w:trPr>
        <w:tc>
          <w:tcPr>
            <w:tcW w:w="9778" w:type="dxa"/>
            <w:shd w:val="clear" w:color="auto" w:fill="D9D9D9"/>
          </w:tcPr>
          <w:p w14:paraId="1FE1D667" w14:textId="77777777" w:rsidR="00FE2366" w:rsidRPr="00AD1666" w:rsidRDefault="00E67D33" w:rsidP="004579DF">
            <w:pPr>
              <w:jc w:val="center"/>
              <w:rPr>
                <w:b/>
                <w:bCs/>
              </w:rPr>
            </w:pPr>
            <w:r w:rsidRPr="00E67D33">
              <w:rPr>
                <w:b/>
                <w:bCs/>
              </w:rPr>
              <w:t>SCHEDA SINTETICA</w:t>
            </w:r>
            <w:r>
              <w:rPr>
                <w:b/>
                <w:bCs/>
              </w:rPr>
              <w:t xml:space="preserve"> DEL</w:t>
            </w:r>
            <w:r w:rsidRPr="00E67D33">
              <w:rPr>
                <w:b/>
                <w:bCs/>
              </w:rPr>
              <w:t xml:space="preserve"> </w:t>
            </w:r>
            <w:r w:rsidR="00FE2366" w:rsidRPr="00E67D33">
              <w:rPr>
                <w:b/>
                <w:bCs/>
                <w:i/>
                <w:iCs/>
              </w:rPr>
              <w:t>PROGETTO</w:t>
            </w:r>
            <w:r w:rsidR="00FE2366" w:rsidRPr="00AD1666">
              <w:rPr>
                <w:b/>
                <w:bCs/>
              </w:rPr>
              <w:t xml:space="preserve"> DEL </w:t>
            </w:r>
            <w:r w:rsidRPr="00E67D33">
              <w:rPr>
                <w:b/>
                <w:bCs/>
                <w:i/>
                <w:iCs/>
              </w:rPr>
              <w:t xml:space="preserve">SOGGETTO </w:t>
            </w:r>
            <w:r w:rsidR="00FE2366" w:rsidRPr="00E67D33">
              <w:rPr>
                <w:b/>
                <w:bCs/>
                <w:i/>
                <w:iCs/>
              </w:rPr>
              <w:t>BENEFICIARIO</w:t>
            </w:r>
          </w:p>
        </w:tc>
      </w:tr>
    </w:tbl>
    <w:p w14:paraId="0E9764CE" w14:textId="77777777" w:rsidR="00FE2366" w:rsidRDefault="00FE2366" w:rsidP="00FE236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E2366" w:rsidRPr="00681B5A" w14:paraId="4ABCD508" w14:textId="77777777" w:rsidTr="00FE2366">
        <w:tc>
          <w:tcPr>
            <w:tcW w:w="9778" w:type="dxa"/>
            <w:shd w:val="clear" w:color="auto" w:fill="D9D9D9"/>
          </w:tcPr>
          <w:p w14:paraId="6102FD50" w14:textId="77777777" w:rsidR="00FE2366" w:rsidRPr="00681B5A" w:rsidRDefault="00FE2366" w:rsidP="001548E5">
            <w:pPr>
              <w:numPr>
                <w:ilvl w:val="0"/>
                <w:numId w:val="9"/>
              </w:numPr>
            </w:pPr>
            <w:r w:rsidRPr="00681B5A">
              <w:t>DATI IDENTIFICATIVI DEL SOGGETTO BENEFICIARIO</w:t>
            </w:r>
          </w:p>
        </w:tc>
      </w:tr>
    </w:tbl>
    <w:p w14:paraId="49456E1F" w14:textId="77777777" w:rsidR="00FE2366" w:rsidRPr="00ED3985" w:rsidRDefault="00FE2366" w:rsidP="00FE2366">
      <w:r w:rsidRPr="00ED3985">
        <w:t>Denominazione: ………………………………………………………………………………………</w:t>
      </w:r>
    </w:p>
    <w:p w14:paraId="079E696A" w14:textId="77777777" w:rsidR="00FE2366" w:rsidRPr="00ED3985" w:rsidRDefault="00FE2366" w:rsidP="00FE2366">
      <w:r w:rsidRPr="00ED3985">
        <w:t>C.F.: ……………………………………………P. IVA…………………………………</w:t>
      </w:r>
      <w:r w:rsidR="0074347D" w:rsidRPr="00ED3985">
        <w:t>……………</w:t>
      </w:r>
    </w:p>
    <w:p w14:paraId="633ECC4A" w14:textId="77777777" w:rsidR="00FE2366" w:rsidRPr="00ED3985" w:rsidRDefault="00FE2366" w:rsidP="00FE2366">
      <w:r w:rsidRPr="00ED3985">
        <w:t>Natura giuridica: ………………………………</w:t>
      </w:r>
      <w:r w:rsidR="0074347D" w:rsidRPr="00ED3985">
        <w:t>………………………………………………………</w:t>
      </w:r>
    </w:p>
    <w:p w14:paraId="7B302957" w14:textId="77777777" w:rsidR="00FE2366" w:rsidRPr="00ED3985" w:rsidRDefault="00FE2366" w:rsidP="00FE2366">
      <w:r w:rsidRPr="00ED3985">
        <w:t>Posta elet</w:t>
      </w:r>
      <w:r w:rsidR="007269EB" w:rsidRPr="00ED3985">
        <w:t>t</w:t>
      </w:r>
      <w:r w:rsidRPr="00ED3985">
        <w:t>ronica certificata (come risultante dal Registro dalle imprese):</w:t>
      </w:r>
      <w:r w:rsidR="007269EB" w:rsidRPr="00ED3985">
        <w:t xml:space="preserve"> </w:t>
      </w:r>
      <w:r w:rsidRPr="00ED3985">
        <w:t>……………………………</w:t>
      </w:r>
    </w:p>
    <w:p w14:paraId="01AEF57B" w14:textId="77777777" w:rsidR="00FE2366" w:rsidRPr="00ED3985" w:rsidRDefault="00FE2366" w:rsidP="00FE2366">
      <w:r w:rsidRPr="00ED3985">
        <w:t>Sede legale: Comune di …………………</w:t>
      </w:r>
      <w:proofErr w:type="gramStart"/>
      <w:r w:rsidR="00061717" w:rsidRPr="00ED3985">
        <w:t>…….</w:t>
      </w:r>
      <w:proofErr w:type="gramEnd"/>
      <w:r w:rsidRPr="00ED3985">
        <w:t>……………………………..……………………….. prov</w:t>
      </w:r>
      <w:proofErr w:type="gramStart"/>
      <w:r w:rsidRPr="00ED3985">
        <w:t>.</w:t>
      </w:r>
      <w:r w:rsidR="007269EB" w:rsidRPr="00ED3985">
        <w:t xml:space="preserve"> </w:t>
      </w:r>
      <w:r w:rsidRPr="00ED3985">
        <w:t>:</w:t>
      </w:r>
      <w:proofErr w:type="gramEnd"/>
      <w:r w:rsidR="007269EB" w:rsidRPr="00ED3985">
        <w:t xml:space="preserve"> </w:t>
      </w:r>
      <w:r w:rsidRPr="00ED3985">
        <w:t xml:space="preserve"> ………. , CAP ……………………………..</w:t>
      </w:r>
      <w:r w:rsidR="00ED3985">
        <w:t>V</w:t>
      </w:r>
      <w:r w:rsidRPr="00ED3985">
        <w:t>ia e n. civ.: ……………</w:t>
      </w:r>
      <w:r w:rsidR="0074347D" w:rsidRPr="00ED3985">
        <w:t>.</w:t>
      </w:r>
      <w:r w:rsidRPr="00ED3985">
        <w:t xml:space="preserve">….. </w:t>
      </w:r>
      <w:proofErr w:type="gramStart"/>
      <w:r w:rsidRPr="00ED3985">
        <w:t>Tel.:…</w:t>
      </w:r>
      <w:proofErr w:type="gramEnd"/>
      <w:r w:rsidRPr="00ED3985">
        <w:t>…...........</w:t>
      </w:r>
    </w:p>
    <w:p w14:paraId="300C215D" w14:textId="77777777" w:rsidR="00FE2366" w:rsidRPr="00ED3985" w:rsidRDefault="00FE2366" w:rsidP="00FE2366">
      <w:r w:rsidRPr="00ED3985">
        <w:t>Atto costitutivo (estremi)………………………Durata della</w:t>
      </w:r>
      <w:r w:rsidR="0074347D" w:rsidRPr="00ED3985">
        <w:t xml:space="preserve"> società</w:t>
      </w:r>
      <w:r w:rsidR="00061717" w:rsidRPr="00ED3985">
        <w:t xml:space="preserve"> </w:t>
      </w:r>
      <w:proofErr w:type="gramStart"/>
      <w:r w:rsidRPr="00ED3985">
        <w:t>……</w:t>
      </w:r>
      <w:r w:rsidR="0074347D" w:rsidRPr="00ED3985">
        <w:t>.</w:t>
      </w:r>
      <w:proofErr w:type="gramEnd"/>
      <w:r w:rsidRPr="00ED3985">
        <w:t>………………………….</w:t>
      </w:r>
    </w:p>
    <w:p w14:paraId="5C68B0AC" w14:textId="77777777" w:rsidR="00FE2366" w:rsidRPr="00ED3985" w:rsidRDefault="00FE2366" w:rsidP="00FE2366">
      <w:r w:rsidRPr="00ED3985">
        <w:t>Capitale sociale: importo €………………………</w:t>
      </w:r>
      <w:r w:rsidR="0074347D" w:rsidRPr="00ED3985">
        <w:t>d</w:t>
      </w:r>
      <w:r w:rsidRPr="00ED3985">
        <w:t>i cui</w:t>
      </w:r>
      <w:r w:rsidR="0074347D" w:rsidRPr="00ED3985">
        <w:t xml:space="preserve"> versato</w:t>
      </w:r>
      <w:r w:rsidRPr="00ED3985">
        <w:t xml:space="preserve"> ……………………………………</w:t>
      </w:r>
      <w:r w:rsidR="00061717" w:rsidRPr="00ED3985">
        <w:t xml:space="preserve"> </w:t>
      </w:r>
    </w:p>
    <w:p w14:paraId="374E96B1" w14:textId="77777777" w:rsidR="00FE2366" w:rsidRPr="00ED3985" w:rsidRDefault="00FE2366" w:rsidP="00FE2366">
      <w:r w:rsidRPr="00ED3985">
        <w:t>Dimensione dell’impresa</w:t>
      </w:r>
      <w:r w:rsidRPr="00ED3985">
        <w:rPr>
          <w:rStyle w:val="Rimandonotaapidipagina"/>
        </w:rPr>
        <w:footnoteReference w:id="2"/>
      </w:r>
      <w:r w:rsidR="007269EB" w:rsidRPr="00ED3985">
        <w:t xml:space="preserve">: </w:t>
      </w:r>
      <w:r w:rsidRPr="00ED3985">
        <w:t xml:space="preserve">PI </w:t>
      </w:r>
      <w:proofErr w:type="gramStart"/>
      <w:r w:rsidRPr="00ED3985">
        <w:t>[</w:t>
      </w:r>
      <w:r w:rsidR="00061717" w:rsidRPr="00ED3985">
        <w:t xml:space="preserve"> </w:t>
      </w:r>
      <w:r w:rsidRPr="00ED3985">
        <w:t xml:space="preserve"> </w:t>
      </w:r>
      <w:proofErr w:type="gramEnd"/>
      <w:r w:rsidRPr="00ED3985">
        <w:t xml:space="preserve">  ]   MI [   ]   GI [   ]</w:t>
      </w:r>
    </w:p>
    <w:p w14:paraId="5CF7E6D4" w14:textId="77777777" w:rsidR="0074347D" w:rsidRDefault="0074347D" w:rsidP="0074347D">
      <w:r w:rsidRPr="00ED3985">
        <w:t>Iscrizione presso il Registro delle Imprese di…………</w:t>
      </w:r>
      <w:r w:rsidR="00900D8A">
        <w:t>…</w:t>
      </w:r>
      <w:r w:rsidRPr="00ED3985">
        <w:t>…</w:t>
      </w:r>
      <w:r w:rsidR="00061717" w:rsidRPr="00ED3985">
        <w:t>a</w:t>
      </w:r>
      <w:r w:rsidR="00900D8A">
        <w:t>l n</w:t>
      </w:r>
      <w:proofErr w:type="gramStart"/>
      <w:r w:rsidR="00900D8A">
        <w:t>…</w:t>
      </w:r>
      <w:r w:rsidRPr="00ED3985">
        <w:t>….</w:t>
      </w:r>
      <w:proofErr w:type="gramEnd"/>
      <w:r w:rsidRPr="00ED3985">
        <w:t>dal…</w:t>
      </w:r>
      <w:r w:rsidR="00900D8A">
        <w:t>…..</w:t>
      </w:r>
      <w:r w:rsidRPr="00ED3985">
        <w:t>.</w:t>
      </w:r>
      <w:proofErr w:type="spellStart"/>
      <w:r w:rsidRPr="00ED3985">
        <w:t>sez</w:t>
      </w:r>
      <w:proofErr w:type="spellEnd"/>
      <w:r w:rsidRPr="00ED3985">
        <w:t>……….</w:t>
      </w:r>
    </w:p>
    <w:p w14:paraId="2D5F4DC0" w14:textId="77777777" w:rsidR="004935DD" w:rsidRPr="00ED3985" w:rsidRDefault="004935DD" w:rsidP="0074347D">
      <w:r w:rsidRPr="004935DD">
        <w:t xml:space="preserve">Il soggetto </w:t>
      </w:r>
      <w:r w:rsidR="00C8288D">
        <w:t>beneficiario</w:t>
      </w:r>
      <w:r w:rsidRPr="004935DD">
        <w:t xml:space="preserve"> è controllato, ai sensi dell’art. 2359 c.c., da società estera: SI </w:t>
      </w:r>
      <w:proofErr w:type="gramStart"/>
      <w:r w:rsidRPr="004935DD">
        <w:t xml:space="preserve">[  </w:t>
      </w:r>
      <w:proofErr w:type="gramEnd"/>
      <w:r w:rsidRPr="004935DD">
        <w:t xml:space="preserve"> ]   NO [   ]</w:t>
      </w:r>
    </w:p>
    <w:p w14:paraId="3C368675" w14:textId="77777777" w:rsidR="00ED3985" w:rsidRDefault="00FE2366" w:rsidP="00FE2366">
      <w:pPr>
        <w:autoSpaceDE w:val="0"/>
        <w:autoSpaceDN w:val="0"/>
        <w:adjustRightInd w:val="0"/>
        <w:rPr>
          <w:rFonts w:eastAsia="TimesNewRomanPSMT"/>
        </w:rPr>
      </w:pPr>
      <w:r w:rsidRPr="00ED3985">
        <w:rPr>
          <w:rFonts w:eastAsia="TimesNewRomanPSMT"/>
        </w:rPr>
        <w:t xml:space="preserve">Il soggetto richiedente fa parte di un gruppo di imprese: SI </w:t>
      </w:r>
      <w:proofErr w:type="gramStart"/>
      <w:r w:rsidRPr="00ED3985">
        <w:rPr>
          <w:rFonts w:eastAsia="TimesNewRomanPSMT"/>
        </w:rPr>
        <w:t xml:space="preserve">[  </w:t>
      </w:r>
      <w:proofErr w:type="gramEnd"/>
      <w:r w:rsidRPr="00ED3985">
        <w:rPr>
          <w:rFonts w:eastAsia="TimesNewRomanPSMT"/>
        </w:rPr>
        <w:t xml:space="preserve"> ]   NO [   ]  </w:t>
      </w:r>
    </w:p>
    <w:p w14:paraId="12D109D4" w14:textId="77777777" w:rsidR="004935DD" w:rsidRPr="004935DD" w:rsidRDefault="004935DD" w:rsidP="00681B5A">
      <w:pPr>
        <w:autoSpaceDE w:val="0"/>
        <w:autoSpaceDN w:val="0"/>
        <w:adjustRightInd w:val="0"/>
        <w:ind w:right="191"/>
        <w:rPr>
          <w:bCs/>
        </w:rPr>
      </w:pPr>
      <w:r w:rsidRPr="004935DD">
        <w:rPr>
          <w:bCs/>
        </w:rPr>
        <w:t>Profilo aziendale</w:t>
      </w:r>
    </w:p>
    <w:p w14:paraId="7872BCE4" w14:textId="77777777" w:rsidR="004935DD" w:rsidRDefault="004935DD" w:rsidP="00681B5A">
      <w:pPr>
        <w:numPr>
          <w:ilvl w:val="0"/>
          <w:numId w:val="16"/>
        </w:numPr>
        <w:autoSpaceDE w:val="0"/>
        <w:autoSpaceDN w:val="0"/>
        <w:adjustRightInd w:val="0"/>
        <w:ind w:left="284" w:right="191" w:hanging="284"/>
        <w:rPr>
          <w:bCs/>
        </w:rPr>
      </w:pPr>
      <w:r w:rsidRPr="004935DD">
        <w:rPr>
          <w:bCs/>
        </w:rPr>
        <w:t>assetto societario attuale con indicazione dei soci di riferimento e delle rispettive quote di partecipazione: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6"/>
        <w:gridCol w:w="4796"/>
        <w:gridCol w:w="993"/>
      </w:tblGrid>
      <w:tr w:rsidR="008B77A8" w:rsidRPr="00ED3985" w14:paraId="0684CD67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64C55D7A" w14:textId="77777777" w:rsidR="008B77A8" w:rsidRPr="00ED3985" w:rsidRDefault="008B77A8" w:rsidP="00681B5A">
            <w:pPr>
              <w:ind w:right="191"/>
              <w:jc w:val="center"/>
              <w:rPr>
                <w:b/>
              </w:rPr>
            </w:pPr>
            <w:r w:rsidRPr="00ED3985">
              <w:rPr>
                <w:b/>
              </w:rPr>
              <w:t>Denominazione</w:t>
            </w:r>
          </w:p>
        </w:tc>
        <w:tc>
          <w:tcPr>
            <w:tcW w:w="4796" w:type="dxa"/>
            <w:shd w:val="clear" w:color="auto" w:fill="auto"/>
          </w:tcPr>
          <w:p w14:paraId="02A00BD5" w14:textId="77777777" w:rsidR="008B77A8" w:rsidRPr="00ED3985" w:rsidRDefault="008B77A8" w:rsidP="00681B5A">
            <w:pPr>
              <w:ind w:right="191"/>
              <w:jc w:val="center"/>
              <w:rPr>
                <w:b/>
              </w:rPr>
            </w:pPr>
            <w:r w:rsidRPr="00ED3985">
              <w:rPr>
                <w:b/>
              </w:rPr>
              <w:t>Partita IVA / Cod. Fiscale</w:t>
            </w:r>
          </w:p>
        </w:tc>
        <w:tc>
          <w:tcPr>
            <w:tcW w:w="993" w:type="dxa"/>
            <w:shd w:val="clear" w:color="auto" w:fill="auto"/>
          </w:tcPr>
          <w:p w14:paraId="50F29D2E" w14:textId="77777777" w:rsidR="008B77A8" w:rsidRPr="00ED3985" w:rsidRDefault="008B77A8" w:rsidP="00681B5A">
            <w:pPr>
              <w:ind w:right="191"/>
              <w:jc w:val="center"/>
              <w:rPr>
                <w:b/>
              </w:rPr>
            </w:pPr>
            <w:r w:rsidRPr="00ED3985">
              <w:rPr>
                <w:b/>
              </w:rPr>
              <w:t>%</w:t>
            </w:r>
          </w:p>
        </w:tc>
      </w:tr>
      <w:tr w:rsidR="008B77A8" w:rsidRPr="00FE2366" w14:paraId="48AAC0D8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2FC88AD0" w14:textId="77777777" w:rsidR="008B77A8" w:rsidRPr="00ED3985" w:rsidRDefault="008B77A8" w:rsidP="00681B5A">
            <w:pPr>
              <w:ind w:right="191"/>
            </w:pPr>
            <w:r w:rsidRPr="00ED3985">
              <w:t>1.</w:t>
            </w:r>
          </w:p>
        </w:tc>
        <w:tc>
          <w:tcPr>
            <w:tcW w:w="4796" w:type="dxa"/>
            <w:shd w:val="clear" w:color="auto" w:fill="auto"/>
          </w:tcPr>
          <w:p w14:paraId="3B820F5A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0793B59B" w14:textId="77777777" w:rsidR="008B77A8" w:rsidRPr="00ED3985" w:rsidRDefault="008B77A8" w:rsidP="00681B5A">
            <w:pPr>
              <w:ind w:right="191"/>
              <w:jc w:val="center"/>
            </w:pPr>
          </w:p>
        </w:tc>
      </w:tr>
      <w:tr w:rsidR="008B77A8" w:rsidRPr="00FE2366" w14:paraId="730A9FB8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59B4E786" w14:textId="77777777" w:rsidR="008B77A8" w:rsidRPr="00ED3985" w:rsidRDefault="008B77A8" w:rsidP="00681B5A">
            <w:pPr>
              <w:ind w:right="191"/>
            </w:pPr>
            <w:r w:rsidRPr="00ED3985">
              <w:t>2.</w:t>
            </w:r>
          </w:p>
        </w:tc>
        <w:tc>
          <w:tcPr>
            <w:tcW w:w="4796" w:type="dxa"/>
            <w:shd w:val="clear" w:color="auto" w:fill="auto"/>
          </w:tcPr>
          <w:p w14:paraId="0C22DD58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30922E65" w14:textId="77777777" w:rsidR="008B77A8" w:rsidRPr="00ED3985" w:rsidRDefault="008B77A8" w:rsidP="00681B5A">
            <w:pPr>
              <w:ind w:right="191"/>
              <w:jc w:val="center"/>
            </w:pPr>
          </w:p>
        </w:tc>
      </w:tr>
      <w:tr w:rsidR="008B77A8" w:rsidRPr="00FE2366" w14:paraId="1D7AE7E0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799E5D89" w14:textId="77777777" w:rsidR="008B77A8" w:rsidRPr="00ED3985" w:rsidRDefault="008B77A8" w:rsidP="00681B5A">
            <w:pPr>
              <w:ind w:right="191"/>
            </w:pPr>
            <w:r w:rsidRPr="00ED3985">
              <w:t>3.</w:t>
            </w:r>
          </w:p>
        </w:tc>
        <w:tc>
          <w:tcPr>
            <w:tcW w:w="4796" w:type="dxa"/>
            <w:shd w:val="clear" w:color="auto" w:fill="auto"/>
          </w:tcPr>
          <w:p w14:paraId="4B774F2C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3B25354F" w14:textId="77777777" w:rsidR="008B77A8" w:rsidRPr="00ED3985" w:rsidRDefault="008B77A8" w:rsidP="00681B5A">
            <w:pPr>
              <w:ind w:right="191"/>
              <w:jc w:val="center"/>
            </w:pPr>
          </w:p>
        </w:tc>
      </w:tr>
      <w:tr w:rsidR="008B77A8" w:rsidRPr="00FE2366" w14:paraId="38157FC3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0F1E3D7E" w14:textId="77777777" w:rsidR="008B77A8" w:rsidRPr="00ED3985" w:rsidRDefault="008B77A8" w:rsidP="00681B5A">
            <w:pPr>
              <w:ind w:right="191"/>
            </w:pPr>
            <w:r w:rsidRPr="00ED3985">
              <w:t>4.</w:t>
            </w:r>
          </w:p>
        </w:tc>
        <w:tc>
          <w:tcPr>
            <w:tcW w:w="4796" w:type="dxa"/>
            <w:shd w:val="clear" w:color="auto" w:fill="auto"/>
          </w:tcPr>
          <w:p w14:paraId="1629B855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59915923" w14:textId="77777777" w:rsidR="008B77A8" w:rsidRPr="00ED3985" w:rsidRDefault="008B77A8" w:rsidP="00681B5A">
            <w:pPr>
              <w:ind w:right="191"/>
              <w:jc w:val="center"/>
            </w:pPr>
          </w:p>
        </w:tc>
      </w:tr>
      <w:tr w:rsidR="008B77A8" w:rsidRPr="00FE2366" w14:paraId="1C53504C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2BD332D5" w14:textId="77777777" w:rsidR="008B77A8" w:rsidRPr="00ED3985" w:rsidRDefault="008B77A8" w:rsidP="00681B5A">
            <w:pPr>
              <w:ind w:right="191"/>
            </w:pPr>
            <w:r w:rsidRPr="00ED3985">
              <w:t>5.</w:t>
            </w:r>
          </w:p>
        </w:tc>
        <w:tc>
          <w:tcPr>
            <w:tcW w:w="4796" w:type="dxa"/>
            <w:shd w:val="clear" w:color="auto" w:fill="auto"/>
          </w:tcPr>
          <w:p w14:paraId="6051EACC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41A970A5" w14:textId="77777777" w:rsidR="008B77A8" w:rsidRPr="00ED3985" w:rsidRDefault="008B77A8" w:rsidP="00681B5A">
            <w:pPr>
              <w:ind w:right="191"/>
              <w:jc w:val="center"/>
            </w:pPr>
          </w:p>
        </w:tc>
      </w:tr>
      <w:tr w:rsidR="008B77A8" w:rsidRPr="00FE2366" w14:paraId="30809BAD" w14:textId="77777777" w:rsidTr="00B4336B">
        <w:trPr>
          <w:jc w:val="center"/>
        </w:trPr>
        <w:tc>
          <w:tcPr>
            <w:tcW w:w="3066" w:type="dxa"/>
            <w:shd w:val="clear" w:color="auto" w:fill="auto"/>
          </w:tcPr>
          <w:p w14:paraId="433C2BBB" w14:textId="77777777" w:rsidR="008B77A8" w:rsidRPr="00ED3985" w:rsidRDefault="00ED3985" w:rsidP="00681B5A">
            <w:pPr>
              <w:ind w:right="191"/>
            </w:pPr>
            <w:r>
              <w:t>6</w:t>
            </w:r>
            <w:r w:rsidR="008B77A8" w:rsidRPr="00ED3985">
              <w:t>.</w:t>
            </w:r>
          </w:p>
        </w:tc>
        <w:tc>
          <w:tcPr>
            <w:tcW w:w="4796" w:type="dxa"/>
            <w:shd w:val="clear" w:color="auto" w:fill="auto"/>
          </w:tcPr>
          <w:p w14:paraId="766680A5" w14:textId="77777777" w:rsidR="008B77A8" w:rsidRPr="00ED3985" w:rsidRDefault="008B77A8" w:rsidP="00681B5A">
            <w:pPr>
              <w:ind w:right="191"/>
              <w:jc w:val="center"/>
            </w:pPr>
          </w:p>
        </w:tc>
        <w:tc>
          <w:tcPr>
            <w:tcW w:w="993" w:type="dxa"/>
            <w:shd w:val="clear" w:color="auto" w:fill="auto"/>
          </w:tcPr>
          <w:p w14:paraId="5562205E" w14:textId="77777777" w:rsidR="008B77A8" w:rsidRPr="00ED3985" w:rsidRDefault="008B77A8" w:rsidP="00681B5A">
            <w:pPr>
              <w:ind w:right="191"/>
              <w:jc w:val="center"/>
            </w:pPr>
          </w:p>
        </w:tc>
      </w:tr>
    </w:tbl>
    <w:p w14:paraId="50E11A68" w14:textId="77777777" w:rsidR="0059384B" w:rsidRPr="009A3F06" w:rsidRDefault="004935DD" w:rsidP="00681B5A">
      <w:pPr>
        <w:numPr>
          <w:ilvl w:val="1"/>
          <w:numId w:val="13"/>
        </w:numPr>
        <w:tabs>
          <w:tab w:val="clear" w:pos="1440"/>
          <w:tab w:val="num" w:pos="284"/>
        </w:tabs>
        <w:spacing w:line="240" w:lineRule="exact"/>
        <w:ind w:left="284" w:right="191" w:hanging="284"/>
        <w:jc w:val="both"/>
      </w:pPr>
      <w:r w:rsidRPr="009A3F06">
        <w:t>struttura organizzativa</w:t>
      </w:r>
      <w:r w:rsidR="0059384B" w:rsidRPr="009A3F06">
        <w:t>, compresa indicazione dei responsabili della gestione con le rispettive esperienze professionali, funzioni svolte e relative responsabilità</w:t>
      </w:r>
      <w:r w:rsidR="00052EAA">
        <w:t xml:space="preserve"> </w:t>
      </w:r>
      <w:r w:rsidR="004D165B" w:rsidRPr="009A3F06">
        <w:t>settore di attività nel quale opera</w:t>
      </w:r>
      <w:r w:rsidR="0059384B" w:rsidRPr="009A3F06">
        <w:t xml:space="preserve"> con indicazione delle principali caratteristiche tecnologiche e produttive</w:t>
      </w:r>
      <w:r w:rsidR="00C8288D">
        <w:t>;</w:t>
      </w:r>
    </w:p>
    <w:p w14:paraId="66BEEA76" w14:textId="77777777" w:rsidR="0059384B" w:rsidRPr="009A3F06" w:rsidRDefault="0059384B" w:rsidP="00681B5A">
      <w:pPr>
        <w:numPr>
          <w:ilvl w:val="1"/>
          <w:numId w:val="13"/>
        </w:numPr>
        <w:tabs>
          <w:tab w:val="clear" w:pos="1440"/>
        </w:tabs>
        <w:ind w:left="284" w:right="191" w:hanging="283"/>
        <w:jc w:val="both"/>
      </w:pPr>
      <w:r w:rsidRPr="009A3F06">
        <w:t>mercato di riferimento</w:t>
      </w:r>
      <w:r w:rsidR="004D165B" w:rsidRPr="009A3F06">
        <w:t xml:space="preserve">; </w:t>
      </w:r>
    </w:p>
    <w:p w14:paraId="4535932C" w14:textId="77777777" w:rsidR="0059384B" w:rsidRPr="009A3F06" w:rsidRDefault="0059384B" w:rsidP="00681B5A">
      <w:pPr>
        <w:numPr>
          <w:ilvl w:val="1"/>
          <w:numId w:val="13"/>
        </w:numPr>
        <w:tabs>
          <w:tab w:val="clear" w:pos="1440"/>
        </w:tabs>
        <w:ind w:left="284" w:right="191" w:hanging="283"/>
        <w:jc w:val="both"/>
      </w:pPr>
      <w:r w:rsidRPr="009A3F06">
        <w:t>eventuale know-how sviluppato/posseduto (brevetti, marchi, eventuali accordi tecnici e/o commerciali)</w:t>
      </w:r>
      <w:r w:rsidR="00900D8A">
        <w:t>;</w:t>
      </w:r>
    </w:p>
    <w:p w14:paraId="335BE4D0" w14:textId="77777777" w:rsidR="004D165B" w:rsidRDefault="0059384B" w:rsidP="00681B5A">
      <w:pPr>
        <w:numPr>
          <w:ilvl w:val="1"/>
          <w:numId w:val="13"/>
        </w:numPr>
        <w:tabs>
          <w:tab w:val="clear" w:pos="1440"/>
        </w:tabs>
        <w:ind w:left="284" w:right="191" w:hanging="283"/>
        <w:jc w:val="both"/>
      </w:pPr>
      <w:r w:rsidRPr="009A3F06">
        <w:lastRenderedPageBreak/>
        <w:t>indicare l’ubicazione della/e unità produttiva/e del Soggetto beneficiario nonché di quella/e oggetto degli investimenti previsti</w:t>
      </w:r>
      <w:r w:rsidR="00900D8A">
        <w:t>;</w:t>
      </w:r>
    </w:p>
    <w:p w14:paraId="6765D3A1" w14:textId="77777777" w:rsidR="00900D8A" w:rsidRDefault="004D165B" w:rsidP="00681B5A">
      <w:pPr>
        <w:numPr>
          <w:ilvl w:val="1"/>
          <w:numId w:val="13"/>
        </w:numPr>
        <w:tabs>
          <w:tab w:val="clear" w:pos="1440"/>
        </w:tabs>
        <w:spacing w:line="240" w:lineRule="exact"/>
        <w:ind w:left="284" w:right="191" w:hanging="283"/>
        <w:jc w:val="both"/>
      </w:pPr>
      <w:r>
        <w:t xml:space="preserve">(se il Soggetto beneficiario fa parte di un gruppo di imprese) </w:t>
      </w:r>
      <w:r w:rsidR="004935DD">
        <w:t>composizione del gruppo di appartenenza, struttura organizzativa e relazioni funzionali con il Soggetto beneficiario</w:t>
      </w:r>
      <w:r w:rsidR="00D641C6">
        <w:t>;</w:t>
      </w:r>
    </w:p>
    <w:p w14:paraId="4874C00C" w14:textId="77777777" w:rsidR="004935DD" w:rsidRDefault="00900D8A" w:rsidP="00900D8A">
      <w:pPr>
        <w:numPr>
          <w:ilvl w:val="1"/>
          <w:numId w:val="13"/>
        </w:numPr>
        <w:tabs>
          <w:tab w:val="clear" w:pos="1440"/>
        </w:tabs>
        <w:spacing w:line="240" w:lineRule="exact"/>
        <w:ind w:left="284" w:right="191" w:hanging="283"/>
        <w:jc w:val="both"/>
      </w:pPr>
      <w:r>
        <w:t>(p</w:t>
      </w:r>
      <w:r w:rsidR="004D165B">
        <w:t xml:space="preserve">er le reti d’impresa) </w:t>
      </w:r>
      <w:r w:rsidR="004935DD">
        <w:t>struttura organizzativa e relazioni funzionali del Soggetto bene</w:t>
      </w:r>
      <w:r w:rsidR="004D165B">
        <w:t>ficiario con la rete di imprese;</w:t>
      </w:r>
    </w:p>
    <w:p w14:paraId="41F8702A" w14:textId="77777777" w:rsidR="00681B5A" w:rsidRDefault="00681B5A" w:rsidP="00900D8A">
      <w:pPr>
        <w:numPr>
          <w:ilvl w:val="1"/>
          <w:numId w:val="13"/>
        </w:numPr>
        <w:tabs>
          <w:tab w:val="clear" w:pos="1440"/>
        </w:tabs>
        <w:spacing w:line="240" w:lineRule="exact"/>
        <w:ind w:left="284" w:right="191" w:hanging="283"/>
        <w:jc w:val="both"/>
      </w:pPr>
      <w:r>
        <w:t>struttura organizzativa e relazioni funzionali del Soggetto beneficiario con le imprese del distretto.</w:t>
      </w:r>
    </w:p>
    <w:p w14:paraId="72F3D2FF" w14:textId="77777777" w:rsidR="00681B5A" w:rsidRDefault="00681B5A" w:rsidP="00681B5A">
      <w:pPr>
        <w:spacing w:line="240" w:lineRule="exact"/>
        <w:ind w:left="71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E6AF7" w:rsidRPr="0074347D" w14:paraId="068DBDB8" w14:textId="77777777" w:rsidTr="00FD37E1">
        <w:tc>
          <w:tcPr>
            <w:tcW w:w="9889" w:type="dxa"/>
            <w:shd w:val="clear" w:color="auto" w:fill="BFBFBF"/>
          </w:tcPr>
          <w:p w14:paraId="0EF27561" w14:textId="77777777" w:rsidR="009E6AF7" w:rsidRPr="0074347D" w:rsidRDefault="009E6AF7" w:rsidP="00FD37E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4347D">
              <w:rPr>
                <w:rFonts w:eastAsia="Calibri"/>
              </w:rPr>
              <w:t>2. DESCRIZIONE DEL PROGETTO</w:t>
            </w:r>
          </w:p>
        </w:tc>
      </w:tr>
    </w:tbl>
    <w:p w14:paraId="06B3E728" w14:textId="77777777" w:rsidR="00983F5F" w:rsidRPr="0074347D" w:rsidRDefault="00983F5F" w:rsidP="00A96B7C">
      <w:pPr>
        <w:autoSpaceDE w:val="0"/>
        <w:autoSpaceDN w:val="0"/>
        <w:adjustRightInd w:val="0"/>
        <w:ind w:right="191"/>
        <w:jc w:val="both"/>
        <w:rPr>
          <w:b/>
        </w:rPr>
      </w:pPr>
      <w:r w:rsidRPr="0074347D">
        <w:rPr>
          <w:b/>
          <w:bCs/>
        </w:rPr>
        <w:t>2.1</w:t>
      </w:r>
      <w:r w:rsidR="00C55B12" w:rsidRPr="0074347D">
        <w:rPr>
          <w:b/>
        </w:rPr>
        <w:t xml:space="preserve"> </w:t>
      </w:r>
      <w:r w:rsidRPr="0074347D">
        <w:rPr>
          <w:b/>
        </w:rPr>
        <w:t>Sintesi del progetto</w:t>
      </w:r>
    </w:p>
    <w:p w14:paraId="3EB79C8F" w14:textId="77777777" w:rsidR="00C8288D" w:rsidRDefault="00983F5F" w:rsidP="00A96B7C">
      <w:pPr>
        <w:pStyle w:val="NormaleWeb"/>
        <w:spacing w:before="0" w:beforeAutospacing="0" w:after="0" w:afterAutospacing="0"/>
        <w:ind w:right="191"/>
        <w:jc w:val="both"/>
      </w:pPr>
      <w:r w:rsidRPr="0074347D">
        <w:t xml:space="preserve">Descrivere il </w:t>
      </w:r>
      <w:r w:rsidR="004935DD" w:rsidRPr="004935DD">
        <w:rPr>
          <w:i/>
        </w:rPr>
        <w:t>Progetto</w:t>
      </w:r>
      <w:r w:rsidRPr="0074347D">
        <w:t xml:space="preserve"> che si intende realizzare inquadrandolo rispetto </w:t>
      </w:r>
      <w:r w:rsidR="004935DD">
        <w:t xml:space="preserve">al </w:t>
      </w:r>
      <w:r w:rsidR="004935DD" w:rsidRPr="004935DD">
        <w:rPr>
          <w:i/>
        </w:rPr>
        <w:t>P</w:t>
      </w:r>
      <w:r w:rsidR="001E038F" w:rsidRPr="004935DD">
        <w:rPr>
          <w:i/>
        </w:rPr>
        <w:t>rogramma</w:t>
      </w:r>
      <w:r w:rsidR="004935DD">
        <w:t xml:space="preserve"> del C</w:t>
      </w:r>
      <w:r w:rsidRPr="0074347D">
        <w:t xml:space="preserve">ontratto </w:t>
      </w:r>
      <w:r w:rsidR="00C8288D">
        <w:t xml:space="preserve">di </w:t>
      </w:r>
      <w:r w:rsidR="00D03D04" w:rsidRPr="0074347D">
        <w:t xml:space="preserve">distretto </w:t>
      </w:r>
      <w:r w:rsidRPr="0074347D">
        <w:t>e nell’ambito dell</w:t>
      </w:r>
      <w:r w:rsidR="005D6B76" w:rsidRPr="0074347D">
        <w:t xml:space="preserve">a </w:t>
      </w:r>
      <w:r w:rsidRPr="0074347D">
        <w:t xml:space="preserve">"organizzazione di </w:t>
      </w:r>
      <w:r w:rsidR="00D03D04" w:rsidRPr="0074347D">
        <w:t>distretto</w:t>
      </w:r>
      <w:r w:rsidRPr="0074347D">
        <w:t>"</w:t>
      </w:r>
      <w:r w:rsidR="00EC64E0" w:rsidRPr="0074347D">
        <w:t>.</w:t>
      </w:r>
      <w:r w:rsidR="001E038F" w:rsidRPr="0074347D">
        <w:t xml:space="preserve"> </w:t>
      </w:r>
      <w:r w:rsidR="004935DD" w:rsidRPr="004935DD">
        <w:t>Descrivere le caratteristiche principali, le prospettive ed i miglioramenti produttivi/organizzativi attesi. Indicare altresì le ragioni produttive, commerciali ed economiche che hanno p</w:t>
      </w:r>
      <w:r w:rsidR="004935DD">
        <w:t xml:space="preserve">ortato alla partecipazione al </w:t>
      </w:r>
      <w:r w:rsidR="004935DD" w:rsidRPr="004935DD">
        <w:t xml:space="preserve">Contratto di distretto. Qualora il Progetto sia articolato in più tipologie di intervento, descrivere le interconnessioni funzionali, con particolare riferimento </w:t>
      </w:r>
      <w:r w:rsidR="00C8288D">
        <w:t xml:space="preserve">ai settori produttivi e distributivi. </w:t>
      </w:r>
    </w:p>
    <w:p w14:paraId="24FDE82D" w14:textId="77777777" w:rsidR="001E038F" w:rsidRPr="0074347D" w:rsidRDefault="001E038F" w:rsidP="00A96B7C">
      <w:pPr>
        <w:pStyle w:val="NormaleWeb"/>
        <w:spacing w:before="0" w:beforeAutospacing="0" w:after="0" w:afterAutospacing="0"/>
        <w:ind w:right="191"/>
        <w:jc w:val="both"/>
        <w:rPr>
          <w:b/>
        </w:rPr>
      </w:pPr>
      <w:r w:rsidRPr="0074347D">
        <w:rPr>
          <w:b/>
        </w:rPr>
        <w:t>2.2 Obiettivi perseguiti dal beneficiario</w:t>
      </w:r>
    </w:p>
    <w:p w14:paraId="3BC0D21A" w14:textId="77777777" w:rsidR="001E038F" w:rsidRDefault="001E038F" w:rsidP="00A96B7C">
      <w:pPr>
        <w:pStyle w:val="NormaleWeb"/>
        <w:spacing w:before="0" w:beforeAutospacing="0" w:after="0" w:afterAutospacing="0"/>
        <w:ind w:right="191"/>
        <w:jc w:val="both"/>
      </w:pPr>
      <w:r w:rsidRPr="0074347D">
        <w:t xml:space="preserve">Presentazione dettagliata degli obiettivi del </w:t>
      </w:r>
      <w:r w:rsidR="008674E6">
        <w:t>P</w:t>
      </w:r>
      <w:r w:rsidRPr="0074347D">
        <w:t>rogetto</w:t>
      </w:r>
      <w:r w:rsidR="00C8568C">
        <w:t xml:space="preserve"> (di realizzazione e di risultato)</w:t>
      </w:r>
      <w:r w:rsidR="008674E6" w:rsidRPr="008674E6">
        <w:t>,</w:t>
      </w:r>
      <w:r w:rsidR="008674E6">
        <w:t xml:space="preserve"> </w:t>
      </w:r>
      <w:r w:rsidRPr="0074347D">
        <w:t>corredata da indicazioni qualitative e quantitative</w:t>
      </w:r>
      <w:r w:rsidR="008674E6">
        <w:t xml:space="preserve"> </w:t>
      </w:r>
      <w:r w:rsidR="008674E6" w:rsidRPr="008674E6">
        <w:t>r</w:t>
      </w:r>
      <w:r w:rsidR="004D165B">
        <w:t>elative</w:t>
      </w:r>
      <w:r w:rsidR="008674E6" w:rsidRPr="008674E6">
        <w:t xml:space="preserve"> a</w:t>
      </w:r>
      <w:r w:rsidR="00C8568C">
        <w:t>lle realizzazioni e ai</w:t>
      </w:r>
      <w:r w:rsidR="008674E6" w:rsidRPr="008674E6">
        <w:t xml:space="preserve"> risultati e </w:t>
      </w:r>
      <w:r w:rsidR="00C8568C">
        <w:t xml:space="preserve">ai relativi </w:t>
      </w:r>
      <w:r w:rsidR="008674E6" w:rsidRPr="008674E6">
        <w:t>termini temporali di conseguimento</w:t>
      </w:r>
      <w:r w:rsidR="004D165B">
        <w:t>.</w:t>
      </w:r>
      <w:r w:rsidRPr="0074347D">
        <w:t xml:space="preserve"> </w:t>
      </w:r>
    </w:p>
    <w:p w14:paraId="6F48FB6C" w14:textId="77777777" w:rsidR="00983F5F" w:rsidRPr="0074347D" w:rsidRDefault="00983F5F" w:rsidP="00A96B7C">
      <w:pPr>
        <w:ind w:right="191"/>
        <w:jc w:val="both"/>
        <w:rPr>
          <w:b/>
        </w:rPr>
      </w:pPr>
      <w:r w:rsidRPr="0074347D">
        <w:rPr>
          <w:b/>
          <w:bCs/>
        </w:rPr>
        <w:t>2.</w:t>
      </w:r>
      <w:r w:rsidR="001E038F" w:rsidRPr="0074347D">
        <w:rPr>
          <w:b/>
          <w:bCs/>
        </w:rPr>
        <w:t>3 C</w:t>
      </w:r>
      <w:r w:rsidR="008674E6">
        <w:rPr>
          <w:b/>
        </w:rPr>
        <w:t xml:space="preserve">oerenza del </w:t>
      </w:r>
      <w:r w:rsidR="008674E6" w:rsidRPr="008674E6">
        <w:rPr>
          <w:b/>
          <w:i/>
        </w:rPr>
        <w:t>P</w:t>
      </w:r>
      <w:r w:rsidRPr="008674E6">
        <w:rPr>
          <w:b/>
          <w:i/>
        </w:rPr>
        <w:t>rogetto</w:t>
      </w:r>
      <w:r w:rsidRPr="0074347D">
        <w:rPr>
          <w:b/>
        </w:rPr>
        <w:t xml:space="preserve"> rispetto ai documenti di programmazione </w:t>
      </w:r>
    </w:p>
    <w:p w14:paraId="5DE23F1D" w14:textId="77777777" w:rsidR="00983F5F" w:rsidRPr="008674E6" w:rsidRDefault="008674E6" w:rsidP="00A96B7C">
      <w:pPr>
        <w:ind w:right="191"/>
        <w:jc w:val="both"/>
      </w:pPr>
      <w:r w:rsidRPr="008674E6">
        <w:t xml:space="preserve">Indicare la coerenza </w:t>
      </w:r>
      <w:r>
        <w:t xml:space="preserve">e conformità del Progetto con </w:t>
      </w:r>
      <w:r w:rsidRPr="008674E6">
        <w:t xml:space="preserve">gli elementi contenuti all’interno </w:t>
      </w:r>
      <w:r w:rsidR="004D165B">
        <w:t xml:space="preserve">dei </w:t>
      </w:r>
      <w:r w:rsidR="00983F5F" w:rsidRPr="0074347D">
        <w:t xml:space="preserve">documenti di programmazione (nazionali, regionali e </w:t>
      </w:r>
      <w:r w:rsidRPr="008674E6">
        <w:t>dell’UE</w:t>
      </w:r>
      <w:r w:rsidR="00983F5F" w:rsidRPr="0074347D">
        <w:t xml:space="preserve">) </w:t>
      </w:r>
      <w:r w:rsidRPr="008674E6">
        <w:t>perti</w:t>
      </w:r>
      <w:r w:rsidR="00AF46CF">
        <w:t>nenti con il Decreto e relativ</w:t>
      </w:r>
      <w:r w:rsidR="00C8568C">
        <w:t>o</w:t>
      </w:r>
      <w:r w:rsidR="00AF46CF">
        <w:t xml:space="preserve"> </w:t>
      </w:r>
      <w:r w:rsidRPr="008674E6">
        <w:t>Allegato A e</w:t>
      </w:r>
      <w:r w:rsidR="004F61FF">
        <w:t xml:space="preserve"> </w:t>
      </w:r>
      <w:r w:rsidR="00C8568C">
        <w:t xml:space="preserve">con </w:t>
      </w:r>
      <w:r w:rsidR="0059384B">
        <w:t>l’</w:t>
      </w:r>
      <w:r w:rsidR="004F61FF">
        <w:t>A</w:t>
      </w:r>
      <w:r w:rsidR="00AF46CF">
        <w:t>vviso.</w:t>
      </w:r>
      <w:r w:rsidR="00AF46CF" w:rsidRPr="008674E6">
        <w:t xml:space="preserve"> </w:t>
      </w:r>
    </w:p>
    <w:p w14:paraId="4B9C367E" w14:textId="77777777" w:rsidR="00681B5A" w:rsidRDefault="00681B5A" w:rsidP="007512F1">
      <w:pPr>
        <w:autoSpaceDE w:val="0"/>
        <w:autoSpaceDN w:val="0"/>
        <w:adjustRightInd w:val="0"/>
        <w:ind w:right="191"/>
        <w:rPr>
          <w:rFonts w:ascii="Calibri" w:hAnsi="Calibri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512F1" w:rsidRPr="00CF480E" w14:paraId="275C08EC" w14:textId="77777777" w:rsidTr="00FD37E1">
        <w:tc>
          <w:tcPr>
            <w:tcW w:w="9923" w:type="dxa"/>
            <w:shd w:val="clear" w:color="auto" w:fill="BFBFBF"/>
          </w:tcPr>
          <w:p w14:paraId="42E35C63" w14:textId="1C23557C" w:rsidR="007512F1" w:rsidRPr="00CF480E" w:rsidRDefault="00AF46CF" w:rsidP="00BC5A14">
            <w:pPr>
              <w:pStyle w:val="NormaleWeb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7512F1" w:rsidRPr="00CF480E">
              <w:rPr>
                <w:rFonts w:eastAsia="Calibri"/>
              </w:rPr>
              <w:t xml:space="preserve">. </w:t>
            </w:r>
            <w:r w:rsidR="00BC5A14">
              <w:rPr>
                <w:rFonts w:eastAsia="Calibri"/>
              </w:rPr>
              <w:t>INTERVENTI E</w:t>
            </w:r>
            <w:r w:rsidR="007512F1" w:rsidRPr="00CF480E">
              <w:rPr>
                <w:rFonts w:eastAsia="Calibri"/>
              </w:rPr>
              <w:t xml:space="preserve"> SPESE</w:t>
            </w:r>
          </w:p>
        </w:tc>
      </w:tr>
    </w:tbl>
    <w:p w14:paraId="10CF201A" w14:textId="77777777" w:rsidR="007512F1" w:rsidRPr="00CF480E" w:rsidRDefault="00AF46CF" w:rsidP="007512F1">
      <w:pPr>
        <w:pStyle w:val="NormaleWeb"/>
        <w:spacing w:before="0" w:beforeAutospacing="0" w:after="0" w:afterAutospacing="0"/>
        <w:rPr>
          <w:b/>
        </w:rPr>
      </w:pPr>
      <w:r>
        <w:rPr>
          <w:b/>
        </w:rPr>
        <w:t>3</w:t>
      </w:r>
      <w:r w:rsidR="007512F1" w:rsidRPr="00CF480E">
        <w:rPr>
          <w:b/>
        </w:rPr>
        <w:t xml:space="preserve">.1 Presentazione del </w:t>
      </w:r>
      <w:r w:rsidR="00BC5A14" w:rsidRPr="00BC5A14">
        <w:rPr>
          <w:b/>
          <w:i/>
        </w:rPr>
        <w:t>Progetto</w:t>
      </w:r>
    </w:p>
    <w:p w14:paraId="750F3B2A" w14:textId="77777777" w:rsidR="007512F1" w:rsidRDefault="007512F1" w:rsidP="00681B5A">
      <w:pPr>
        <w:pStyle w:val="NormaleWeb"/>
        <w:spacing w:before="0" w:beforeAutospacing="0" w:after="0" w:afterAutospacing="0"/>
        <w:ind w:right="191"/>
        <w:jc w:val="both"/>
      </w:pPr>
      <w:r w:rsidRPr="00CF480E">
        <w:t xml:space="preserve">Presentazione del </w:t>
      </w:r>
      <w:r w:rsidR="00BC5A14" w:rsidRPr="00BC5A14">
        <w:rPr>
          <w:i/>
        </w:rPr>
        <w:t>Progetto</w:t>
      </w:r>
      <w:r w:rsidRPr="00CF480E">
        <w:t>, corredata da tutte le indicazioni necessarie per comprendere le scelte effettuate ed i legami con gli obiettivi dichiarati; descrizione di dettaglio delle principali linee di intervento</w:t>
      </w:r>
      <w:r w:rsidR="00DC47C9" w:rsidRPr="00CF480E">
        <w:t>.</w:t>
      </w:r>
    </w:p>
    <w:p w14:paraId="645DC386" w14:textId="77777777" w:rsidR="00E47868" w:rsidRDefault="00AF46CF" w:rsidP="007512F1">
      <w:pPr>
        <w:pStyle w:val="NormaleWeb"/>
        <w:spacing w:before="0" w:beforeAutospacing="0" w:after="0" w:afterAutospacing="0"/>
        <w:rPr>
          <w:b/>
        </w:rPr>
      </w:pPr>
      <w:r>
        <w:rPr>
          <w:b/>
        </w:rPr>
        <w:t>3</w:t>
      </w:r>
      <w:r w:rsidR="007512F1" w:rsidRPr="00CF480E">
        <w:rPr>
          <w:b/>
        </w:rPr>
        <w:t xml:space="preserve">.2 Ubicazione e durata </w:t>
      </w:r>
      <w:r w:rsidR="00E47868" w:rsidRPr="00E47868">
        <w:rPr>
          <w:b/>
        </w:rPr>
        <w:t xml:space="preserve">degli interventi </w:t>
      </w:r>
      <w:r w:rsidR="0059384B">
        <w:rPr>
          <w:b/>
        </w:rPr>
        <w:t xml:space="preserve">del </w:t>
      </w:r>
      <w:r w:rsidR="0059384B" w:rsidRPr="0059384B">
        <w:rPr>
          <w:b/>
          <w:i/>
        </w:rPr>
        <w:t>Progetto</w:t>
      </w:r>
    </w:p>
    <w:p w14:paraId="7C22E2E3" w14:textId="77777777" w:rsidR="007512F1" w:rsidRDefault="007512F1" w:rsidP="007512F1">
      <w:pPr>
        <w:pStyle w:val="NormaleWeb"/>
        <w:spacing w:before="0" w:beforeAutospacing="0" w:after="0" w:afterAutospacing="0"/>
      </w:pPr>
      <w:r w:rsidRPr="00CF480E">
        <w:t xml:space="preserve">Indicazione dettagliata </w:t>
      </w:r>
      <w:r w:rsidR="0059384B">
        <w:t>della localizzazione degli</w:t>
      </w:r>
      <w:r w:rsidR="00AF46CF">
        <w:t xml:space="preserve"> interventi </w:t>
      </w:r>
      <w:r w:rsidRPr="00CF480E">
        <w:t xml:space="preserve">e indicazioni della durata del </w:t>
      </w:r>
      <w:r w:rsidR="00E47868" w:rsidRPr="00E47868">
        <w:rPr>
          <w:i/>
        </w:rPr>
        <w:t xml:space="preserve">Progetto </w:t>
      </w:r>
      <w:r w:rsidRPr="00CF480E">
        <w:t>(in mesi)</w:t>
      </w:r>
      <w:r w:rsidR="00E47868">
        <w:t>.</w:t>
      </w:r>
    </w:p>
    <w:p w14:paraId="61671E4A" w14:textId="12934938" w:rsidR="0007397F" w:rsidRDefault="00AF46CF" w:rsidP="0007397F">
      <w:pPr>
        <w:pStyle w:val="NormaleWeb"/>
        <w:spacing w:before="0" w:beforeAutospacing="0" w:after="240" w:afterAutospacing="0"/>
        <w:rPr>
          <w:b/>
        </w:rPr>
      </w:pPr>
      <w:r>
        <w:rPr>
          <w:b/>
        </w:rPr>
        <w:t>3</w:t>
      </w:r>
      <w:r w:rsidR="007512F1" w:rsidRPr="00CF480E">
        <w:rPr>
          <w:b/>
        </w:rPr>
        <w:t xml:space="preserve">.3 </w:t>
      </w:r>
      <w:r w:rsidR="00E47868">
        <w:rPr>
          <w:b/>
        </w:rPr>
        <w:t xml:space="preserve">Interventi </w:t>
      </w:r>
      <w:r>
        <w:rPr>
          <w:b/>
        </w:rPr>
        <w:t xml:space="preserve">espressi in euro </w:t>
      </w:r>
      <w:r w:rsidR="007512F1" w:rsidRPr="00CF480E">
        <w:rPr>
          <w:b/>
        </w:rPr>
        <w:t>al netto dell’IVA per tipologia di aiuto</w:t>
      </w:r>
      <w:r w:rsidR="00C6383F" w:rsidRPr="00CF480E">
        <w:rPr>
          <w:rStyle w:val="Rimandonotaapidipagina"/>
          <w:b/>
        </w:rPr>
        <w:footnoteReference w:id="3"/>
      </w:r>
      <w:r w:rsidR="007512F1" w:rsidRPr="00CF480E">
        <w:rPr>
          <w:b/>
        </w:rPr>
        <w:t xml:space="preserve"> e area di riferimento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0"/>
        <w:gridCol w:w="2022"/>
      </w:tblGrid>
      <w:tr w:rsidR="0007397F" w:rsidRPr="00D955C1" w14:paraId="6426AFB5" w14:textId="77777777" w:rsidTr="0007397F">
        <w:trPr>
          <w:cantSplit/>
          <w:trHeight w:val="337"/>
        </w:trPr>
        <w:tc>
          <w:tcPr>
            <w:tcW w:w="3983" w:type="pct"/>
            <w:vMerge w:val="restart"/>
            <w:vAlign w:val="center"/>
          </w:tcPr>
          <w:p w14:paraId="4C01F897" w14:textId="77777777" w:rsidR="0007397F" w:rsidRPr="00D955C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smallCaps/>
                <w:sz w:val="20"/>
              </w:rPr>
            </w:pPr>
            <w:r w:rsidRPr="00D955C1">
              <w:rPr>
                <w:b/>
                <w:smallCaps/>
                <w:sz w:val="20"/>
              </w:rPr>
              <w:t>TAB. 1A.</w:t>
            </w:r>
            <w:r>
              <w:rPr>
                <w:b/>
                <w:smallCaps/>
                <w:sz w:val="20"/>
              </w:rPr>
              <w:t xml:space="preserve"> </w:t>
            </w:r>
            <w:r w:rsidRPr="00D955C1">
              <w:rPr>
                <w:b/>
                <w:smallCaps/>
                <w:sz w:val="20"/>
              </w:rPr>
              <w:t>Aiuti agli investimenti in attivi materiali e attivi immateriali nelle aziende agricole connessi alla produzione agricola primaria</w:t>
            </w:r>
          </w:p>
        </w:tc>
        <w:tc>
          <w:tcPr>
            <w:tcW w:w="1017" w:type="pct"/>
            <w:vAlign w:val="center"/>
          </w:tcPr>
          <w:p w14:paraId="02AA8E6D" w14:textId="77777777" w:rsidR="0007397F" w:rsidRPr="00D955C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D955C1" w14:paraId="577E3448" w14:textId="77777777" w:rsidTr="0007397F">
        <w:trPr>
          <w:cantSplit/>
          <w:trHeight w:val="576"/>
        </w:trPr>
        <w:tc>
          <w:tcPr>
            <w:tcW w:w="3983" w:type="pct"/>
            <w:vMerge/>
            <w:vAlign w:val="center"/>
          </w:tcPr>
          <w:p w14:paraId="3B2F90DE" w14:textId="77777777" w:rsidR="0007397F" w:rsidRPr="00D955C1" w:rsidRDefault="0007397F" w:rsidP="006325EB">
            <w:pPr>
              <w:rPr>
                <w:sz w:val="20"/>
              </w:rPr>
            </w:pPr>
          </w:p>
        </w:tc>
        <w:tc>
          <w:tcPr>
            <w:tcW w:w="1017" w:type="pct"/>
            <w:vAlign w:val="center"/>
          </w:tcPr>
          <w:p w14:paraId="2AD56486" w14:textId="77777777" w:rsidR="0007397F" w:rsidRPr="00D955C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D955C1" w14:paraId="4C97E9AC" w14:textId="77777777" w:rsidTr="0007397F">
        <w:tc>
          <w:tcPr>
            <w:tcW w:w="3983" w:type="pct"/>
          </w:tcPr>
          <w:p w14:paraId="1FA89290" w14:textId="77777777" w:rsidR="0007397F" w:rsidRPr="00D955C1" w:rsidRDefault="0007397F" w:rsidP="0007397F">
            <w:pPr>
              <w:numPr>
                <w:ilvl w:val="0"/>
                <w:numId w:val="2"/>
              </w:numPr>
              <w:rPr>
                <w:sz w:val="20"/>
              </w:rPr>
            </w:pPr>
            <w:r w:rsidRPr="00D955C1">
              <w:rPr>
                <w:sz w:val="20"/>
              </w:rPr>
              <w:t xml:space="preserve">Costruzione, acquisizione, </w:t>
            </w:r>
            <w:r w:rsidRPr="0098104F">
              <w:rPr>
                <w:sz w:val="20"/>
              </w:rPr>
              <w:t>o miglioramento di beni immobili.</w:t>
            </w:r>
          </w:p>
        </w:tc>
        <w:tc>
          <w:tcPr>
            <w:tcW w:w="1017" w:type="pct"/>
            <w:vAlign w:val="center"/>
          </w:tcPr>
          <w:p w14:paraId="210B6113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7EE5F9E2" w14:textId="77777777" w:rsidTr="0007397F">
        <w:tc>
          <w:tcPr>
            <w:tcW w:w="3983" w:type="pct"/>
          </w:tcPr>
          <w:p w14:paraId="7AEC482B" w14:textId="77777777" w:rsidR="0007397F" w:rsidRPr="00D955C1" w:rsidRDefault="0007397F" w:rsidP="0007397F">
            <w:pPr>
              <w:numPr>
                <w:ilvl w:val="0"/>
                <w:numId w:val="2"/>
              </w:numPr>
              <w:rPr>
                <w:sz w:val="20"/>
              </w:rPr>
            </w:pPr>
            <w:proofErr w:type="gramStart"/>
            <w:r w:rsidRPr="00D955C1">
              <w:rPr>
                <w:sz w:val="20"/>
              </w:rPr>
              <w:t>Acquisto  di</w:t>
            </w:r>
            <w:proofErr w:type="gramEnd"/>
            <w:r w:rsidRPr="00D955C1">
              <w:rPr>
                <w:sz w:val="20"/>
              </w:rPr>
              <w:t xml:space="preserve"> macchinari e attrezzature, fino ad un massimo del loro valore di mercato.</w:t>
            </w:r>
          </w:p>
        </w:tc>
        <w:tc>
          <w:tcPr>
            <w:tcW w:w="1017" w:type="pct"/>
            <w:vAlign w:val="center"/>
          </w:tcPr>
          <w:p w14:paraId="55998DE9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1D9EC508" w14:textId="77777777" w:rsidTr="0007397F">
        <w:tc>
          <w:tcPr>
            <w:tcW w:w="3983" w:type="pct"/>
          </w:tcPr>
          <w:p w14:paraId="57B055ED" w14:textId="77777777" w:rsidR="0007397F" w:rsidRPr="00D955C1" w:rsidRDefault="0007397F" w:rsidP="0007397F">
            <w:pPr>
              <w:numPr>
                <w:ilvl w:val="0"/>
                <w:numId w:val="2"/>
              </w:numPr>
              <w:rPr>
                <w:sz w:val="20"/>
              </w:rPr>
            </w:pPr>
            <w:r w:rsidRPr="00D955C1">
              <w:rPr>
                <w:sz w:val="20"/>
              </w:rPr>
              <w:t>Acquisizione o sviluppo di programmi informatici,</w:t>
            </w:r>
            <w:r>
              <w:rPr>
                <w:sz w:val="20"/>
              </w:rPr>
              <w:t xml:space="preserve"> </w:t>
            </w:r>
            <w:r w:rsidRPr="00D955C1">
              <w:rPr>
                <w:sz w:val="20"/>
              </w:rPr>
              <w:t>e acquisizione di brevetti, licenze, diritti d’autore e marchi commerciali.</w:t>
            </w:r>
          </w:p>
        </w:tc>
        <w:tc>
          <w:tcPr>
            <w:tcW w:w="1017" w:type="pct"/>
            <w:vAlign w:val="center"/>
          </w:tcPr>
          <w:p w14:paraId="22DD44A2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690730AD" w14:textId="77777777" w:rsidTr="0007397F">
        <w:tc>
          <w:tcPr>
            <w:tcW w:w="3983" w:type="pct"/>
          </w:tcPr>
          <w:p w14:paraId="6EF99700" w14:textId="77777777" w:rsidR="0007397F" w:rsidRPr="00D955C1" w:rsidRDefault="0007397F" w:rsidP="0007397F">
            <w:pPr>
              <w:pStyle w:val="Intestazione"/>
              <w:numPr>
                <w:ilvl w:val="0"/>
                <w:numId w:val="2"/>
              </w:numPr>
              <w:tabs>
                <w:tab w:val="clear" w:pos="4819"/>
                <w:tab w:val="clear" w:pos="9638"/>
              </w:tabs>
              <w:rPr>
                <w:sz w:val="20"/>
              </w:rPr>
            </w:pPr>
            <w:r w:rsidRPr="00D955C1">
              <w:rPr>
                <w:sz w:val="20"/>
              </w:rPr>
              <w:t>Costi generali, collegati alle spese di cui ai punti 1) e 2), come onorari di architetti, ingegneri e consulenti, onorari per consulenze sulla sostenibilità ambientale ed economica brevetti, compresi gli studi di fattibilità.</w:t>
            </w:r>
          </w:p>
        </w:tc>
        <w:tc>
          <w:tcPr>
            <w:tcW w:w="1017" w:type="pct"/>
            <w:vAlign w:val="center"/>
          </w:tcPr>
          <w:p w14:paraId="7822C5B2" w14:textId="77777777" w:rsidR="0007397F" w:rsidRPr="00D955C1" w:rsidRDefault="0007397F" w:rsidP="006325EB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07397F" w:rsidRPr="00D955C1" w:rsidDel="00DD4BCD" w14:paraId="1B702724" w14:textId="77777777" w:rsidTr="0007397F">
        <w:trPr>
          <w:trHeight w:hRule="exact" w:val="287"/>
        </w:trPr>
        <w:tc>
          <w:tcPr>
            <w:tcW w:w="3983" w:type="pct"/>
          </w:tcPr>
          <w:p w14:paraId="53E35628" w14:textId="77777777" w:rsidR="0007397F" w:rsidRPr="00D955C1" w:rsidDel="00DD4BCD" w:rsidRDefault="0007397F" w:rsidP="0007397F">
            <w:pPr>
              <w:numPr>
                <w:ilvl w:val="0"/>
                <w:numId w:val="2"/>
              </w:numPr>
              <w:rPr>
                <w:sz w:val="20"/>
              </w:rPr>
            </w:pPr>
            <w:r w:rsidRPr="00D955C1">
              <w:rPr>
                <w:sz w:val="20"/>
              </w:rPr>
              <w:t>Acquisto di animali da riproduzione</w:t>
            </w:r>
          </w:p>
        </w:tc>
        <w:tc>
          <w:tcPr>
            <w:tcW w:w="1017" w:type="pct"/>
            <w:vAlign w:val="center"/>
          </w:tcPr>
          <w:p w14:paraId="536D194B" w14:textId="77777777" w:rsidR="0007397F" w:rsidRPr="00D955C1" w:rsidDel="00DD4BCD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:rsidDel="00DD4BCD" w14:paraId="06449AA7" w14:textId="77777777" w:rsidTr="0007397F">
        <w:trPr>
          <w:trHeight w:hRule="exact" w:val="293"/>
        </w:trPr>
        <w:tc>
          <w:tcPr>
            <w:tcW w:w="3983" w:type="pct"/>
          </w:tcPr>
          <w:p w14:paraId="389A6233" w14:textId="77777777" w:rsidR="0007397F" w:rsidRPr="00D955C1" w:rsidRDefault="0007397F" w:rsidP="006325EB">
            <w:pPr>
              <w:rPr>
                <w:sz w:val="20"/>
              </w:rPr>
            </w:pPr>
            <w:r w:rsidRPr="00D955C1">
              <w:rPr>
                <w:sz w:val="20"/>
              </w:rPr>
              <w:t>TOTALE TAB. 1A</w:t>
            </w:r>
          </w:p>
        </w:tc>
        <w:tc>
          <w:tcPr>
            <w:tcW w:w="1017" w:type="pct"/>
            <w:vAlign w:val="center"/>
          </w:tcPr>
          <w:p w14:paraId="15B61B5E" w14:textId="77777777" w:rsidR="0007397F" w:rsidRPr="00D955C1" w:rsidDel="00DD4BCD" w:rsidRDefault="0007397F" w:rsidP="006325EB">
            <w:pPr>
              <w:jc w:val="center"/>
              <w:rPr>
                <w:sz w:val="20"/>
              </w:rPr>
            </w:pPr>
          </w:p>
        </w:tc>
      </w:tr>
    </w:tbl>
    <w:p w14:paraId="10EDA04F" w14:textId="77777777" w:rsidR="0007397F" w:rsidRDefault="0007397F"/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4"/>
        <w:gridCol w:w="2088"/>
      </w:tblGrid>
      <w:tr w:rsidR="0007397F" w:rsidRPr="00D955C1" w14:paraId="6EB40048" w14:textId="77777777" w:rsidTr="0007397F">
        <w:trPr>
          <w:cantSplit/>
          <w:trHeight w:val="337"/>
          <w:jc w:val="center"/>
        </w:trPr>
        <w:tc>
          <w:tcPr>
            <w:tcW w:w="3950" w:type="pct"/>
            <w:vMerge w:val="restart"/>
            <w:vAlign w:val="center"/>
          </w:tcPr>
          <w:p w14:paraId="072BAD8D" w14:textId="77777777" w:rsidR="0007397F" w:rsidRPr="00D955C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smallCaps/>
                <w:sz w:val="20"/>
              </w:rPr>
            </w:pPr>
            <w:r w:rsidRPr="00D955C1">
              <w:rPr>
                <w:b/>
                <w:smallCaps/>
                <w:sz w:val="20"/>
              </w:rPr>
              <w:t>TAB. 2A. Aiuti agli investimenti nel settore della trasformazione di prodotti agricoli e della commercializzazione di prodotti agricoli</w:t>
            </w:r>
          </w:p>
        </w:tc>
        <w:tc>
          <w:tcPr>
            <w:tcW w:w="1050" w:type="pct"/>
            <w:vAlign w:val="center"/>
          </w:tcPr>
          <w:p w14:paraId="31ADAC33" w14:textId="77777777" w:rsidR="0007397F" w:rsidRPr="00D955C1" w:rsidRDefault="0007397F" w:rsidP="006325EB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D955C1" w14:paraId="63542F53" w14:textId="77777777" w:rsidTr="0007397F">
        <w:trPr>
          <w:cantSplit/>
          <w:trHeight w:val="405"/>
          <w:jc w:val="center"/>
        </w:trPr>
        <w:tc>
          <w:tcPr>
            <w:tcW w:w="3950" w:type="pct"/>
            <w:vMerge/>
            <w:vAlign w:val="center"/>
          </w:tcPr>
          <w:p w14:paraId="0A7BCF9B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  <w:tc>
          <w:tcPr>
            <w:tcW w:w="1050" w:type="pct"/>
            <w:vAlign w:val="center"/>
          </w:tcPr>
          <w:p w14:paraId="4AD8341E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33B0FEFF" w14:textId="77777777" w:rsidTr="0007397F">
        <w:trPr>
          <w:trHeight w:val="477"/>
          <w:jc w:val="center"/>
        </w:trPr>
        <w:tc>
          <w:tcPr>
            <w:tcW w:w="3950" w:type="pct"/>
          </w:tcPr>
          <w:p w14:paraId="2FA8677C" w14:textId="77777777" w:rsidR="0007397F" w:rsidRPr="00D955C1" w:rsidRDefault="0007397F" w:rsidP="0007397F">
            <w:pPr>
              <w:numPr>
                <w:ilvl w:val="0"/>
                <w:numId w:val="3"/>
              </w:numPr>
              <w:ind w:left="271" w:hanging="271"/>
              <w:jc w:val="both"/>
              <w:rPr>
                <w:sz w:val="20"/>
              </w:rPr>
            </w:pPr>
            <w:r w:rsidRPr="00D955C1">
              <w:rPr>
                <w:sz w:val="20"/>
              </w:rPr>
              <w:t xml:space="preserve">Costruzione, acquisizione, </w:t>
            </w:r>
            <w:r>
              <w:rPr>
                <w:sz w:val="20"/>
              </w:rPr>
              <w:t xml:space="preserve">incluso il leasing, </w:t>
            </w:r>
            <w:r w:rsidRPr="00D955C1">
              <w:rPr>
                <w:sz w:val="20"/>
              </w:rPr>
              <w:t>o miglioramento di beni immobili</w:t>
            </w:r>
          </w:p>
        </w:tc>
        <w:tc>
          <w:tcPr>
            <w:tcW w:w="1050" w:type="pct"/>
            <w:vAlign w:val="center"/>
          </w:tcPr>
          <w:p w14:paraId="6A96BBD6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6B152B0D" w14:textId="77777777" w:rsidTr="0007397F">
        <w:trPr>
          <w:trHeight w:val="477"/>
          <w:jc w:val="center"/>
        </w:trPr>
        <w:tc>
          <w:tcPr>
            <w:tcW w:w="3950" w:type="pct"/>
          </w:tcPr>
          <w:p w14:paraId="283358F3" w14:textId="77777777" w:rsidR="0007397F" w:rsidRPr="00AF0EB2" w:rsidRDefault="0007397F" w:rsidP="0007397F">
            <w:pPr>
              <w:numPr>
                <w:ilvl w:val="0"/>
                <w:numId w:val="3"/>
              </w:numPr>
              <w:ind w:left="271" w:hanging="271"/>
              <w:rPr>
                <w:sz w:val="20"/>
              </w:rPr>
            </w:pPr>
            <w:r w:rsidRPr="00AF0EB2">
              <w:rPr>
                <w:sz w:val="20"/>
                <w:szCs w:val="20"/>
              </w:rPr>
              <w:t>Acquisto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o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noleggio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con</w:t>
            </w:r>
            <w:r w:rsidRPr="00AF0EB2">
              <w:rPr>
                <w:spacing w:val="-6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patto</w:t>
            </w:r>
            <w:r w:rsidRPr="00AF0EB2">
              <w:rPr>
                <w:spacing w:val="-1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di</w:t>
            </w:r>
            <w:r w:rsidRPr="00AF0EB2">
              <w:rPr>
                <w:spacing w:val="-5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acquisto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di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macchinari</w:t>
            </w:r>
            <w:r w:rsidRPr="00AF0EB2">
              <w:rPr>
                <w:spacing w:val="-5"/>
                <w:sz w:val="20"/>
                <w:szCs w:val="20"/>
              </w:rPr>
              <w:t xml:space="preserve"> </w:t>
            </w:r>
            <w:r w:rsidRPr="00AF0EB2">
              <w:rPr>
                <w:spacing w:val="-10"/>
                <w:sz w:val="20"/>
                <w:szCs w:val="20"/>
              </w:rPr>
              <w:t xml:space="preserve">e </w:t>
            </w:r>
            <w:r w:rsidRPr="00AF0EB2">
              <w:rPr>
                <w:sz w:val="20"/>
                <w:szCs w:val="20"/>
              </w:rPr>
              <w:t>attrezzature,</w:t>
            </w:r>
            <w:r w:rsidRPr="00AF0EB2">
              <w:rPr>
                <w:spacing w:val="-5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al</w:t>
            </w:r>
            <w:r w:rsidRPr="00AF0EB2">
              <w:rPr>
                <w:spacing w:val="-3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massimo</w:t>
            </w:r>
            <w:r w:rsidRPr="00AF0EB2">
              <w:rPr>
                <w:spacing w:val="-4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fino</w:t>
            </w:r>
            <w:r w:rsidRPr="00AF0EB2">
              <w:rPr>
                <w:spacing w:val="-4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al</w:t>
            </w:r>
            <w:r w:rsidRPr="00AF0EB2">
              <w:rPr>
                <w:spacing w:val="-5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loro</w:t>
            </w:r>
            <w:r w:rsidRPr="00AF0EB2">
              <w:rPr>
                <w:spacing w:val="-4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valore</w:t>
            </w:r>
            <w:r w:rsidRPr="00AF0EB2">
              <w:rPr>
                <w:spacing w:val="-5"/>
                <w:sz w:val="20"/>
                <w:szCs w:val="20"/>
              </w:rPr>
              <w:t xml:space="preserve"> </w:t>
            </w:r>
            <w:r w:rsidRPr="00AF0EB2">
              <w:rPr>
                <w:sz w:val="20"/>
                <w:szCs w:val="20"/>
              </w:rPr>
              <w:t>di</w:t>
            </w:r>
            <w:r w:rsidRPr="00AF0EB2">
              <w:rPr>
                <w:spacing w:val="-6"/>
                <w:sz w:val="20"/>
                <w:szCs w:val="20"/>
              </w:rPr>
              <w:t xml:space="preserve"> </w:t>
            </w:r>
            <w:r w:rsidRPr="00AF0EB2">
              <w:rPr>
                <w:spacing w:val="-2"/>
                <w:sz w:val="20"/>
                <w:szCs w:val="20"/>
              </w:rPr>
              <w:t>mercato</w:t>
            </w:r>
          </w:p>
        </w:tc>
        <w:tc>
          <w:tcPr>
            <w:tcW w:w="1050" w:type="pct"/>
            <w:vAlign w:val="center"/>
          </w:tcPr>
          <w:p w14:paraId="54E833B9" w14:textId="77777777" w:rsidR="0007397F" w:rsidRPr="00D955C1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D955C1" w14:paraId="5E821BBB" w14:textId="77777777" w:rsidTr="0007397F">
        <w:trPr>
          <w:trHeight w:val="1225"/>
          <w:jc w:val="center"/>
        </w:trPr>
        <w:tc>
          <w:tcPr>
            <w:tcW w:w="3950" w:type="pct"/>
          </w:tcPr>
          <w:p w14:paraId="262192AD" w14:textId="77777777" w:rsidR="0007397F" w:rsidRPr="00D955C1" w:rsidRDefault="0007397F" w:rsidP="0007397F">
            <w:pPr>
              <w:pStyle w:val="Intestazione"/>
              <w:numPr>
                <w:ilvl w:val="0"/>
                <w:numId w:val="3"/>
              </w:numPr>
              <w:tabs>
                <w:tab w:val="clear" w:pos="4819"/>
                <w:tab w:val="clear" w:pos="9638"/>
              </w:tabs>
              <w:ind w:left="271" w:hanging="271"/>
              <w:rPr>
                <w:sz w:val="20"/>
              </w:rPr>
            </w:pPr>
            <w:r w:rsidRPr="00D955C1">
              <w:rPr>
                <w:sz w:val="20"/>
              </w:rPr>
              <w:t>Costi generali collegati alle spese di cui ai punti 1) e 2), come onorari di architetti, ingegneri e consulenti, onorari per consulenze sulla sostenibilità ambientale ed economica, compresi studi di fattibilità; gli studi di fattibilità rimangono spese ammissibili anche quando, sulla base dei loro risultati, non è sostenuta alcuna delle spese di cui ai punti 1) e 2)</w:t>
            </w:r>
          </w:p>
        </w:tc>
        <w:tc>
          <w:tcPr>
            <w:tcW w:w="1050" w:type="pct"/>
            <w:vAlign w:val="center"/>
          </w:tcPr>
          <w:p w14:paraId="7104C18C" w14:textId="77777777" w:rsidR="0007397F" w:rsidRPr="00D955C1" w:rsidRDefault="0007397F" w:rsidP="006325EB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07397F" w:rsidRPr="00D955C1" w14:paraId="084F8DDA" w14:textId="77777777" w:rsidTr="0007397F">
        <w:trPr>
          <w:trHeight w:val="726"/>
          <w:jc w:val="center"/>
        </w:trPr>
        <w:tc>
          <w:tcPr>
            <w:tcW w:w="3950" w:type="pct"/>
          </w:tcPr>
          <w:p w14:paraId="406EC926" w14:textId="77777777" w:rsidR="0007397F" w:rsidRPr="00D955C1" w:rsidRDefault="0007397F" w:rsidP="0007397F">
            <w:pPr>
              <w:pStyle w:val="Intestazione"/>
              <w:numPr>
                <w:ilvl w:val="0"/>
                <w:numId w:val="3"/>
              </w:numPr>
              <w:tabs>
                <w:tab w:val="clear" w:pos="4819"/>
                <w:tab w:val="clear" w:pos="9638"/>
              </w:tabs>
              <w:spacing w:before="120" w:after="120"/>
              <w:ind w:left="271" w:hanging="271"/>
              <w:rPr>
                <w:sz w:val="20"/>
              </w:rPr>
            </w:pPr>
            <w:r w:rsidRPr="00D955C1">
              <w:rPr>
                <w:sz w:val="20"/>
              </w:rPr>
              <w:t>Acquisizione o sviluppo di programmi informatici e acquisizione di brevetti, licenze, diritti d'autore e marchi commerciali.</w:t>
            </w:r>
          </w:p>
        </w:tc>
        <w:tc>
          <w:tcPr>
            <w:tcW w:w="1050" w:type="pct"/>
            <w:vAlign w:val="center"/>
          </w:tcPr>
          <w:p w14:paraId="75278613" w14:textId="77777777" w:rsidR="0007397F" w:rsidRPr="00D955C1" w:rsidRDefault="0007397F" w:rsidP="006325EB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07397F" w:rsidRPr="00D955C1" w14:paraId="57A39344" w14:textId="77777777" w:rsidTr="0007397F">
        <w:trPr>
          <w:trHeight w:val="246"/>
          <w:jc w:val="center"/>
        </w:trPr>
        <w:tc>
          <w:tcPr>
            <w:tcW w:w="3950" w:type="pct"/>
            <w:vAlign w:val="center"/>
          </w:tcPr>
          <w:p w14:paraId="6F019CEA" w14:textId="77777777" w:rsidR="0007397F" w:rsidRPr="00D955C1" w:rsidRDefault="0007397F" w:rsidP="006325EB">
            <w:pPr>
              <w:rPr>
                <w:sz w:val="20"/>
              </w:rPr>
            </w:pPr>
            <w:r w:rsidRPr="00D955C1">
              <w:rPr>
                <w:sz w:val="20"/>
              </w:rPr>
              <w:t>TOTALE TAB. 2A</w:t>
            </w:r>
          </w:p>
        </w:tc>
        <w:tc>
          <w:tcPr>
            <w:tcW w:w="1050" w:type="pct"/>
            <w:vAlign w:val="center"/>
          </w:tcPr>
          <w:p w14:paraId="2BEDAA1B" w14:textId="77777777" w:rsidR="0007397F" w:rsidRPr="00D955C1" w:rsidDel="00DD4BCD" w:rsidRDefault="0007397F" w:rsidP="006325EB">
            <w:pPr>
              <w:rPr>
                <w:sz w:val="20"/>
              </w:rPr>
            </w:pPr>
          </w:p>
        </w:tc>
      </w:tr>
    </w:tbl>
    <w:p w14:paraId="39558027" w14:textId="77777777" w:rsidR="007F3D25" w:rsidRDefault="007F3D25" w:rsidP="007F3D25">
      <w:pPr>
        <w:autoSpaceDE w:val="0"/>
        <w:autoSpaceDN w:val="0"/>
        <w:adjustRightInd w:val="0"/>
        <w:jc w:val="both"/>
        <w:rPr>
          <w:rFonts w:cs="TimesNewRomanPS-BoldMT"/>
          <w:b/>
          <w:bCs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4"/>
        <w:gridCol w:w="2088"/>
      </w:tblGrid>
      <w:tr w:rsidR="0007397F" w:rsidRPr="00FF2E41" w14:paraId="523F22DB" w14:textId="77777777" w:rsidTr="0007397F">
        <w:trPr>
          <w:cantSplit/>
          <w:trHeight w:val="498"/>
        </w:trPr>
        <w:tc>
          <w:tcPr>
            <w:tcW w:w="3950" w:type="pct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39F4" w14:textId="77777777" w:rsidR="0007397F" w:rsidRPr="00FF2E41" w:rsidRDefault="0007397F" w:rsidP="006325EB">
            <w:pPr>
              <w:pStyle w:val="Titolo1"/>
              <w:jc w:val="both"/>
              <w:rPr>
                <w:b/>
                <w:i w:val="0"/>
                <w:sz w:val="20"/>
                <w:szCs w:val="20"/>
              </w:rPr>
            </w:pPr>
            <w:r w:rsidRPr="00FF2E41">
              <w:rPr>
                <w:b/>
                <w:i w:val="0"/>
                <w:smallCaps/>
                <w:sz w:val="20"/>
              </w:rPr>
              <w:t>Tabella 3a: Aiuti per la partecipazione dei produttori di prodotti agricoli ai regimi di qualit</w:t>
            </w:r>
            <w:r w:rsidRPr="00FF2E41">
              <w:rPr>
                <w:b/>
                <w:i w:val="0"/>
                <w:smallCaps/>
                <w:sz w:val="20"/>
                <w:szCs w:val="20"/>
              </w:rPr>
              <w:t>à</w:t>
            </w:r>
            <w:r w:rsidRPr="00FF2E41">
              <w:rPr>
                <w:b/>
                <w:i w:val="0"/>
                <w:smallCaps/>
                <w:sz w:val="20"/>
              </w:rPr>
              <w:t xml:space="preserve"> e per le misure promozionali a favore dei prodotti agricoli</w:t>
            </w:r>
          </w:p>
        </w:tc>
        <w:tc>
          <w:tcPr>
            <w:tcW w:w="10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5FAB0" w14:textId="77777777" w:rsidR="0007397F" w:rsidRPr="00FF2E41" w:rsidRDefault="0007397F" w:rsidP="006325EB">
            <w:pPr>
              <w:jc w:val="center"/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FF2E41" w14:paraId="33716CF1" w14:textId="77777777" w:rsidTr="0007397F">
        <w:trPr>
          <w:cantSplit/>
          <w:trHeight w:val="727"/>
        </w:trPr>
        <w:tc>
          <w:tcPr>
            <w:tcW w:w="3950" w:type="pct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B22" w14:textId="77777777" w:rsidR="0007397F" w:rsidRPr="00FF2E41" w:rsidRDefault="0007397F" w:rsidP="006325EB">
            <w:pPr>
              <w:pStyle w:val="Titolo1"/>
              <w:jc w:val="both"/>
              <w:rPr>
                <w:b/>
                <w:i w:val="0"/>
                <w:smallCaps/>
                <w:sz w:val="20"/>
              </w:rPr>
            </w:pP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371D72" w14:textId="77777777" w:rsidR="0007397F" w:rsidRPr="000709FE" w:rsidRDefault="0007397F" w:rsidP="006325EB">
            <w:pPr>
              <w:jc w:val="center"/>
              <w:rPr>
                <w:sz w:val="20"/>
              </w:rPr>
            </w:pPr>
          </w:p>
        </w:tc>
      </w:tr>
      <w:tr w:rsidR="0007397F" w:rsidRPr="00FF2E41" w14:paraId="71AA7F6B" w14:textId="77777777" w:rsidTr="0007397F">
        <w:trPr>
          <w:cantSplit/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D1AD1" w14:textId="5518BCD4" w:rsidR="0007397F" w:rsidRPr="00FF2E41" w:rsidRDefault="00575416" w:rsidP="006325EB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szCs w:val="20"/>
              </w:rPr>
              <w:t>A</w:t>
            </w:r>
            <w:r w:rsidR="0007397F" w:rsidRPr="00FF2E41">
              <w:rPr>
                <w:smallCaps/>
                <w:sz w:val="20"/>
                <w:szCs w:val="20"/>
              </w:rPr>
              <w:t>) Aiuti per la partecipazione dei produttori di prodotti agricoli ai regimi di qualità</w:t>
            </w:r>
          </w:p>
        </w:tc>
      </w:tr>
      <w:tr w:rsidR="0007397F" w:rsidRPr="00FF2E41" w14:paraId="5A976E2D" w14:textId="77777777" w:rsidTr="009652D5">
        <w:trPr>
          <w:cantSplit/>
          <w:trHeight w:val="454"/>
        </w:trPr>
        <w:tc>
          <w:tcPr>
            <w:tcW w:w="39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70E41" w14:textId="1465DDA7" w:rsidR="0007397F" w:rsidRPr="00FF2E41" w:rsidRDefault="0007397F" w:rsidP="00575416">
            <w:pPr>
              <w:pStyle w:val="Intestazione"/>
              <w:numPr>
                <w:ilvl w:val="0"/>
                <w:numId w:val="19"/>
              </w:numPr>
              <w:tabs>
                <w:tab w:val="clear" w:pos="4819"/>
                <w:tab w:val="clear" w:pos="9638"/>
              </w:tabs>
              <w:spacing w:before="120" w:after="120"/>
              <w:ind w:left="338" w:hanging="284"/>
              <w:rPr>
                <w:sz w:val="20"/>
                <w:szCs w:val="20"/>
              </w:rPr>
            </w:pPr>
            <w:r w:rsidRPr="00FF2E41">
              <w:rPr>
                <w:sz w:val="20"/>
                <w:szCs w:val="20"/>
              </w:rPr>
              <w:t>Costi per le ricerche di mercato, l’ideazione e la progettazione del prodotto nonché la preparazione delle domande di riconoscimento dei regimi di qualità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9A20" w14:textId="36478136" w:rsidR="0007397F" w:rsidRPr="00575416" w:rsidRDefault="00575416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sz w:val="20"/>
                <w:lang w:val="it-IT" w:eastAsia="it-IT"/>
              </w:rPr>
            </w:pPr>
            <w:r>
              <w:rPr>
                <w:sz w:val="20"/>
                <w:lang w:val="it-IT" w:eastAsia="it-IT"/>
              </w:rPr>
              <w:t xml:space="preserve"> </w:t>
            </w:r>
          </w:p>
        </w:tc>
      </w:tr>
      <w:tr w:rsidR="009652D5" w:rsidRPr="00FF2E41" w14:paraId="70B24498" w14:textId="77777777" w:rsidTr="009652D5">
        <w:trPr>
          <w:cantSplit/>
          <w:trHeight w:val="454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02E70" w14:textId="5365A998" w:rsidR="009652D5" w:rsidRPr="009652D5" w:rsidRDefault="00575416" w:rsidP="009652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mallCaps/>
                <w:sz w:val="20"/>
                <w:szCs w:val="20"/>
              </w:rPr>
              <w:t>B</w:t>
            </w:r>
            <w:r w:rsidR="009652D5" w:rsidRPr="009652D5">
              <w:rPr>
                <w:smallCaps/>
                <w:sz w:val="20"/>
                <w:szCs w:val="20"/>
              </w:rPr>
              <w:t>) AIUTI PER LE  MISURE  PROMOZIONALI  A  FAVORE  DEI  PRODOTTI AGRICOLI</w:t>
            </w:r>
          </w:p>
        </w:tc>
      </w:tr>
      <w:tr w:rsidR="009652D5" w:rsidRPr="00FF2E41" w14:paraId="5B4C8959" w14:textId="77777777" w:rsidTr="009652D5">
        <w:trPr>
          <w:cantSplit/>
          <w:trHeight w:val="1153"/>
        </w:trPr>
        <w:tc>
          <w:tcPr>
            <w:tcW w:w="395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A928" w14:textId="77777777" w:rsidR="009652D5" w:rsidRPr="00FF2E41" w:rsidRDefault="009652D5" w:rsidP="009652D5">
            <w:pPr>
              <w:numPr>
                <w:ilvl w:val="0"/>
                <w:numId w:val="5"/>
              </w:numPr>
              <w:ind w:left="327" w:hanging="284"/>
              <w:jc w:val="both"/>
              <w:rPr>
                <w:sz w:val="20"/>
                <w:szCs w:val="20"/>
              </w:rPr>
            </w:pPr>
            <w:r w:rsidRPr="00FF2E41">
              <w:rPr>
                <w:sz w:val="20"/>
                <w:szCs w:val="20"/>
              </w:rPr>
              <w:t xml:space="preserve">Organizzazione e la partecipazione a concorsi, fiere o mostre, a condizione che gli aiuti siano accessibili a tutti i </w:t>
            </w:r>
            <w:r w:rsidRPr="00DB124B">
              <w:rPr>
                <w:i/>
                <w:iCs/>
                <w:sz w:val="20"/>
                <w:szCs w:val="20"/>
              </w:rPr>
              <w:t>Soggetti</w:t>
            </w:r>
            <w:r w:rsidRPr="00FF2E41">
              <w:rPr>
                <w:sz w:val="20"/>
                <w:szCs w:val="20"/>
              </w:rPr>
              <w:t xml:space="preserve"> ammissibili della zona interessata sulla base di criteri oggettivamente definiti: spese di iscrizione; spese di viaggio e costi per il trasporto degli animali; spese per pubblicazioni e siti web che annunciano l’evento;</w:t>
            </w:r>
            <w:r>
              <w:rPr>
                <w:sz w:val="20"/>
                <w:szCs w:val="20"/>
              </w:rPr>
              <w:t xml:space="preserve"> </w:t>
            </w:r>
            <w:r w:rsidRPr="00FF2E41">
              <w:rPr>
                <w:sz w:val="20"/>
                <w:szCs w:val="20"/>
              </w:rPr>
              <w:t>affitto dei locali e degli stand e i costi del loro montaggio e smontaggio.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86A8D" w14:textId="77777777" w:rsidR="009652D5" w:rsidRPr="00FF2E41" w:rsidRDefault="009652D5" w:rsidP="009652D5">
            <w:pPr>
              <w:jc w:val="center"/>
              <w:rPr>
                <w:sz w:val="20"/>
              </w:rPr>
            </w:pPr>
          </w:p>
        </w:tc>
      </w:tr>
      <w:tr w:rsidR="009652D5" w:rsidRPr="00FF2E41" w14:paraId="51738E2A" w14:textId="77777777" w:rsidTr="0007397F">
        <w:tblPrEx>
          <w:tblBorders>
            <w:top w:val="single" w:sz="4" w:space="0" w:color="auto"/>
          </w:tblBorders>
        </w:tblPrEx>
        <w:trPr>
          <w:cantSplit/>
          <w:trHeight w:val="572"/>
        </w:trPr>
        <w:tc>
          <w:tcPr>
            <w:tcW w:w="3950" w:type="pct"/>
            <w:vAlign w:val="center"/>
          </w:tcPr>
          <w:p w14:paraId="223E0B47" w14:textId="77777777" w:rsidR="009652D5" w:rsidRPr="00FF2E41" w:rsidRDefault="009652D5" w:rsidP="009652D5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327" w:hanging="284"/>
              <w:jc w:val="both"/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>Costi delle pubblicazioni su mezzi cartacei ed elettronici, siti web e annunci pubblicitari nei mezzi di comunicazione elettronici, radiofonici o televisivi, destinati a presentare informazioni fattuali sui produttori di una data regione o di un dato prodotto, purché tali informazioni siano neutre e tutti i produttori interessati abbiano le stesse possibilità di figurare nella pubblicazione.</w:t>
            </w:r>
          </w:p>
        </w:tc>
        <w:tc>
          <w:tcPr>
            <w:tcW w:w="1050" w:type="pct"/>
            <w:vAlign w:val="center"/>
          </w:tcPr>
          <w:p w14:paraId="41436481" w14:textId="77777777" w:rsidR="009652D5" w:rsidRPr="00FF2E41" w:rsidRDefault="009652D5" w:rsidP="009652D5">
            <w:pPr>
              <w:jc w:val="center"/>
              <w:rPr>
                <w:bCs/>
                <w:smallCaps/>
                <w:sz w:val="20"/>
              </w:rPr>
            </w:pPr>
          </w:p>
        </w:tc>
      </w:tr>
      <w:tr w:rsidR="009652D5" w:rsidRPr="00FF2E41" w14:paraId="4E835823" w14:textId="77777777" w:rsidTr="0007397F">
        <w:tblPrEx>
          <w:tblBorders>
            <w:top w:val="single" w:sz="4" w:space="0" w:color="auto"/>
          </w:tblBorders>
        </w:tblPrEx>
        <w:trPr>
          <w:cantSplit/>
          <w:trHeight w:val="572"/>
        </w:trPr>
        <w:tc>
          <w:tcPr>
            <w:tcW w:w="3950" w:type="pct"/>
            <w:vAlign w:val="center"/>
          </w:tcPr>
          <w:p w14:paraId="5921D146" w14:textId="77777777" w:rsidR="009652D5" w:rsidRPr="00FF2E41" w:rsidRDefault="009652D5" w:rsidP="009652D5">
            <w:pPr>
              <w:pStyle w:val="Intestazione"/>
              <w:ind w:left="328" w:hanging="283"/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 xml:space="preserve">c)  Costi relativi alla divulgazione di conoscenze scientifiche e dati fattuali </w:t>
            </w:r>
            <w:proofErr w:type="spellStart"/>
            <w:r w:rsidRPr="00FF2E41">
              <w:rPr>
                <w:sz w:val="20"/>
                <w:szCs w:val="20"/>
                <w:lang w:eastAsia="it-IT"/>
              </w:rPr>
              <w:t>su i</w:t>
            </w:r>
            <w:proofErr w:type="spellEnd"/>
            <w:r w:rsidRPr="00FF2E41">
              <w:rPr>
                <w:sz w:val="20"/>
                <w:szCs w:val="20"/>
                <w:lang w:eastAsia="it-IT"/>
              </w:rPr>
              <w:t>) regimi di qualità aperti a prodotti agricoli di altri Stati membri e di paesi terzi; ii) prodotti agricoli generici e i loro benefici nutrizionali, nonché sugli utilizzi proposti per essi.</w:t>
            </w:r>
          </w:p>
        </w:tc>
        <w:tc>
          <w:tcPr>
            <w:tcW w:w="1050" w:type="pct"/>
            <w:vAlign w:val="center"/>
          </w:tcPr>
          <w:p w14:paraId="0166597A" w14:textId="77777777" w:rsidR="009652D5" w:rsidRPr="00FF2E41" w:rsidRDefault="009652D5" w:rsidP="009652D5">
            <w:pPr>
              <w:jc w:val="center"/>
              <w:rPr>
                <w:bCs/>
                <w:smallCaps/>
                <w:sz w:val="20"/>
              </w:rPr>
            </w:pPr>
          </w:p>
        </w:tc>
      </w:tr>
      <w:tr w:rsidR="009652D5" w:rsidRPr="00FF2E41" w14:paraId="62EFAFAB" w14:textId="77777777" w:rsidTr="0007397F">
        <w:tblPrEx>
          <w:tblBorders>
            <w:top w:val="single" w:sz="4" w:space="0" w:color="auto"/>
          </w:tblBorders>
        </w:tblPrEx>
        <w:trPr>
          <w:cantSplit/>
          <w:trHeight w:val="572"/>
        </w:trPr>
        <w:tc>
          <w:tcPr>
            <w:tcW w:w="3950" w:type="pct"/>
            <w:vAlign w:val="center"/>
          </w:tcPr>
          <w:p w14:paraId="1FD9271C" w14:textId="77777777" w:rsidR="009652D5" w:rsidRPr="00FF2E41" w:rsidRDefault="009652D5" w:rsidP="009652D5">
            <w:pPr>
              <w:pStyle w:val="Intestazione"/>
              <w:ind w:left="328" w:hanging="283"/>
              <w:jc w:val="both"/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>d) Costi delle campagne promozionali destinate ai consumatori e organizzate nei mezzi di comunicazione o presso i punti di vendita al dettaglio, nonché di tutto il materiale promozionale distribuito direttamente ai consumatori</w:t>
            </w:r>
            <w:r>
              <w:rPr>
                <w:sz w:val="20"/>
                <w:szCs w:val="20"/>
                <w:lang w:eastAsia="it-IT"/>
              </w:rPr>
              <w:t>.</w:t>
            </w:r>
          </w:p>
        </w:tc>
        <w:tc>
          <w:tcPr>
            <w:tcW w:w="1050" w:type="pct"/>
            <w:vAlign w:val="center"/>
          </w:tcPr>
          <w:p w14:paraId="68BE2DCB" w14:textId="77777777" w:rsidR="009652D5" w:rsidRPr="00FF2E41" w:rsidRDefault="009652D5" w:rsidP="009652D5">
            <w:pPr>
              <w:jc w:val="center"/>
              <w:rPr>
                <w:bCs/>
                <w:smallCaps/>
                <w:sz w:val="20"/>
              </w:rPr>
            </w:pPr>
          </w:p>
        </w:tc>
      </w:tr>
      <w:tr w:rsidR="009652D5" w:rsidRPr="00FF2E41" w14:paraId="2659F2C3" w14:textId="77777777" w:rsidTr="0007397F">
        <w:tblPrEx>
          <w:tblBorders>
            <w:top w:val="single" w:sz="4" w:space="0" w:color="auto"/>
          </w:tblBorders>
        </w:tblPrEx>
        <w:trPr>
          <w:cantSplit/>
          <w:trHeight w:val="396"/>
        </w:trPr>
        <w:tc>
          <w:tcPr>
            <w:tcW w:w="3950" w:type="pct"/>
            <w:vAlign w:val="center"/>
          </w:tcPr>
          <w:p w14:paraId="203314AE" w14:textId="77777777" w:rsidR="009652D5" w:rsidRPr="00FF2E41" w:rsidRDefault="009652D5" w:rsidP="009652D5">
            <w:pPr>
              <w:pStyle w:val="Intestazione"/>
              <w:jc w:val="both"/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>TOTALE TAB. 3A</w:t>
            </w:r>
          </w:p>
        </w:tc>
        <w:tc>
          <w:tcPr>
            <w:tcW w:w="1050" w:type="pct"/>
            <w:vAlign w:val="center"/>
          </w:tcPr>
          <w:p w14:paraId="62AD1DB7" w14:textId="77777777" w:rsidR="009652D5" w:rsidRPr="00FF2E41" w:rsidRDefault="009652D5" w:rsidP="009652D5">
            <w:pPr>
              <w:jc w:val="center"/>
              <w:rPr>
                <w:bCs/>
                <w:smallCaps/>
                <w:sz w:val="20"/>
              </w:rPr>
            </w:pPr>
          </w:p>
        </w:tc>
      </w:tr>
    </w:tbl>
    <w:p w14:paraId="63C2F14A" w14:textId="77777777" w:rsidR="0007397F" w:rsidRDefault="0007397F" w:rsidP="007F3D25">
      <w:pPr>
        <w:autoSpaceDE w:val="0"/>
        <w:autoSpaceDN w:val="0"/>
        <w:adjustRightInd w:val="0"/>
        <w:jc w:val="both"/>
        <w:rPr>
          <w:rFonts w:cs="TimesNewRomanPS-BoldMT"/>
          <w:b/>
          <w:bCs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878"/>
        <w:gridCol w:w="2064"/>
      </w:tblGrid>
      <w:tr w:rsidR="0007397F" w:rsidRPr="00D955C1" w14:paraId="147E7C2E" w14:textId="77777777" w:rsidTr="0007397F">
        <w:trPr>
          <w:trHeight w:val="426"/>
        </w:trPr>
        <w:tc>
          <w:tcPr>
            <w:tcW w:w="396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8AF848A" w14:textId="77777777" w:rsidR="0007397F" w:rsidRPr="00D955C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smallCaps/>
                <w:sz w:val="20"/>
                <w:szCs w:val="20"/>
              </w:rPr>
            </w:pPr>
            <w:r w:rsidRPr="00233906">
              <w:rPr>
                <w:b/>
                <w:smallCaps/>
                <w:sz w:val="20"/>
              </w:rPr>
              <w:t>Tabella 4A: Aiuti alla ricerca e allo sviluppo nel settore agricolo, in esenzione ai sensi del regolamento (</w:t>
            </w:r>
            <w:proofErr w:type="spellStart"/>
            <w:r w:rsidRPr="00233906">
              <w:rPr>
                <w:b/>
                <w:smallCaps/>
                <w:sz w:val="20"/>
              </w:rPr>
              <w:t>ue</w:t>
            </w:r>
            <w:proofErr w:type="spellEnd"/>
            <w:r w:rsidRPr="00233906">
              <w:rPr>
                <w:b/>
                <w:smallCaps/>
                <w:sz w:val="20"/>
              </w:rPr>
              <w:t>) n. 702/2014</w:t>
            </w:r>
          </w:p>
        </w:tc>
        <w:tc>
          <w:tcPr>
            <w:tcW w:w="103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07C881D" w14:textId="77777777" w:rsidR="0007397F" w:rsidRPr="00D955C1" w:rsidRDefault="0007397F" w:rsidP="006325EB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D955C1" w14:paraId="313EFDC3" w14:textId="77777777" w:rsidTr="0007397F">
        <w:trPr>
          <w:cantSplit/>
          <w:trHeight w:val="608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EBAAA" w14:textId="77777777" w:rsidR="0007397F" w:rsidRPr="00D955C1" w:rsidRDefault="0007397F" w:rsidP="0007397F">
            <w:pPr>
              <w:numPr>
                <w:ilvl w:val="0"/>
                <w:numId w:val="4"/>
              </w:numPr>
              <w:spacing w:before="120" w:after="120"/>
              <w:ind w:left="290" w:hanging="29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Spese di personale relative a ricercatori, tecnici e altro personale ausiliario nella misura in cui sono impiegati nel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>
              <w:rPr>
                <w:i/>
                <w:iCs/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FBF04F" w14:textId="77777777" w:rsidR="0007397F" w:rsidRPr="00D955C1" w:rsidRDefault="0007397F" w:rsidP="006325EB">
            <w:pPr>
              <w:pStyle w:val="Corpodeltesto3"/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07397F" w:rsidRPr="00D955C1" w14:paraId="7BD39D5F" w14:textId="77777777" w:rsidTr="0007397F">
        <w:trPr>
          <w:cantSplit/>
          <w:trHeight w:val="841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9ED5E" w14:textId="77777777" w:rsidR="0007397F" w:rsidRPr="00D955C1" w:rsidRDefault="0007397F" w:rsidP="0007397F">
            <w:pPr>
              <w:numPr>
                <w:ilvl w:val="0"/>
                <w:numId w:val="4"/>
              </w:numPr>
              <w:spacing w:before="120" w:after="120"/>
              <w:ind w:left="290" w:hanging="290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napToGrid w:val="0"/>
                <w:color w:val="000000"/>
                <w:sz w:val="20"/>
                <w:szCs w:val="20"/>
              </w:rPr>
              <w:lastRenderedPageBreak/>
              <w:t xml:space="preserve">Costi relativi a strumentazione e attrezzature nella misura e per il periodo in cui sono utilizzati per il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. Se gli strumenti e le attrezzature non sono utilizzati per tutto il loro ciclo di vita per il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, sono considerati ammissibili unicamente i costi di ammortamento corrispondenti alla durata del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>, calcolati secondo principi contabili generalmente accettati</w:t>
            </w:r>
            <w:r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40C96" w14:textId="77777777" w:rsidR="0007397F" w:rsidRPr="00D955C1" w:rsidRDefault="0007397F" w:rsidP="006325EB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07397F" w:rsidRPr="00D955C1" w14:paraId="32B8B1D5" w14:textId="77777777" w:rsidTr="0007397F">
        <w:trPr>
          <w:cantSplit/>
          <w:trHeight w:val="1108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493F46" w14:textId="77777777" w:rsidR="0007397F" w:rsidRPr="00D955C1" w:rsidRDefault="0007397F" w:rsidP="0007397F">
            <w:pPr>
              <w:numPr>
                <w:ilvl w:val="0"/>
                <w:numId w:val="4"/>
              </w:numPr>
              <w:ind w:left="290" w:hanging="290"/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Costi relativi agli immobili e ai terreni nella misura e per il periodo in cui sono utilizzati per il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. Per quanto riguarda gli immobili, sono considerati ammissibili unicamente i costi di ammortamento corrispondenti alla durata del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>, calcolati secondo principi contabili generalmente accettati. Per quanto riguarda i terreni, sono ammissibili i costi delle cessioni a condizioni commerciali o le spese di capitale effettivamente sostenute</w:t>
            </w:r>
            <w:r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0D1A5A" w14:textId="77777777" w:rsidR="0007397F" w:rsidRPr="00D955C1" w:rsidRDefault="0007397F" w:rsidP="006325EB">
            <w:pPr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07397F" w:rsidRPr="00D955C1" w14:paraId="174AC96B" w14:textId="77777777" w:rsidTr="0007397F">
        <w:trPr>
          <w:cantSplit/>
          <w:trHeight w:val="591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B16FE" w14:textId="77777777" w:rsidR="0007397F" w:rsidRPr="00D955C1" w:rsidRDefault="0007397F" w:rsidP="0007397F">
            <w:pPr>
              <w:numPr>
                <w:ilvl w:val="0"/>
                <w:numId w:val="4"/>
              </w:numPr>
              <w:ind w:left="290" w:hanging="290"/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Costi per la ricerca contrattuale, le conoscenze e i brevetti acquisiti o ottenuti in licenza da fonti esterne alle normali condizioni di mercato, nonché costi per i servizi di consulenza e i servizi equivalenti utilizzati esclusivamente ai fini del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FDFFCA" w14:textId="77777777" w:rsidR="0007397F" w:rsidRPr="00D955C1" w:rsidRDefault="0007397F" w:rsidP="006325E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07397F" w:rsidRPr="00D955C1" w14:paraId="2FF8A22E" w14:textId="77777777" w:rsidTr="0007397F">
        <w:trPr>
          <w:cantSplit/>
          <w:trHeight w:val="591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DC9F7" w14:textId="77777777" w:rsidR="0007397F" w:rsidRPr="00D955C1" w:rsidRDefault="0007397F" w:rsidP="0007397F">
            <w:pPr>
              <w:numPr>
                <w:ilvl w:val="0"/>
                <w:numId w:val="4"/>
              </w:numPr>
              <w:ind w:left="290" w:hanging="290"/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napToGrid w:val="0"/>
                <w:color w:val="000000"/>
                <w:sz w:val="20"/>
                <w:szCs w:val="20"/>
              </w:rPr>
              <w:t xml:space="preserve">Spese generali supplementari e altri costi di esercizio, compresi i costi dei materiali, delle forniture e di prodotti analoghi, direttamente imputabili al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D955C1">
              <w:rPr>
                <w:snapToGrid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D9D622" w14:textId="77777777" w:rsidR="0007397F" w:rsidRPr="00D955C1" w:rsidRDefault="0007397F" w:rsidP="006325E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</w:tr>
      <w:tr w:rsidR="0007397F" w:rsidRPr="00D955C1" w14:paraId="2B535ECB" w14:textId="77777777" w:rsidTr="0007397F">
        <w:trPr>
          <w:cantSplit/>
          <w:trHeight w:val="411"/>
        </w:trPr>
        <w:tc>
          <w:tcPr>
            <w:tcW w:w="396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07291A7" w14:textId="77777777" w:rsidR="0007397F" w:rsidRPr="00D955C1" w:rsidRDefault="0007397F" w:rsidP="006325EB">
            <w:pPr>
              <w:rPr>
                <w:snapToGrid w:val="0"/>
                <w:color w:val="000000"/>
                <w:sz w:val="20"/>
                <w:szCs w:val="20"/>
              </w:rPr>
            </w:pPr>
            <w:r w:rsidRPr="00D955C1">
              <w:rPr>
                <w:sz w:val="20"/>
                <w:szCs w:val="20"/>
              </w:rPr>
              <w:t xml:space="preserve"> TOTALE TAB. 4A</w:t>
            </w:r>
          </w:p>
        </w:tc>
        <w:tc>
          <w:tcPr>
            <w:tcW w:w="103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64AB6CA" w14:textId="77777777" w:rsidR="0007397F" w:rsidRPr="00D955C1" w:rsidRDefault="0007397F" w:rsidP="006325EB">
            <w:pPr>
              <w:jc w:val="center"/>
              <w:rPr>
                <w:snapToGrid w:val="0"/>
                <w:color w:val="000000"/>
                <w:sz w:val="20"/>
                <w:szCs w:val="20"/>
              </w:rPr>
            </w:pPr>
          </w:p>
        </w:tc>
      </w:tr>
    </w:tbl>
    <w:p w14:paraId="38684B84" w14:textId="77777777" w:rsidR="0007397F" w:rsidRDefault="0007397F" w:rsidP="007F3D25">
      <w:pPr>
        <w:autoSpaceDE w:val="0"/>
        <w:autoSpaceDN w:val="0"/>
        <w:adjustRightInd w:val="0"/>
        <w:jc w:val="both"/>
        <w:rPr>
          <w:rFonts w:cs="TimesNewRomanPS-BoldMT"/>
          <w:b/>
          <w:bCs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4"/>
        <w:gridCol w:w="2088"/>
      </w:tblGrid>
      <w:tr w:rsidR="0007397F" w:rsidRPr="00FF2E41" w14:paraId="35506EBF" w14:textId="77777777" w:rsidTr="0007397F">
        <w:trPr>
          <w:cantSplit/>
          <w:trHeight w:val="572"/>
        </w:trPr>
        <w:tc>
          <w:tcPr>
            <w:tcW w:w="39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425E285" w14:textId="77777777" w:rsidR="0007397F" w:rsidRPr="00FF2E4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smallCaps/>
                <w:sz w:val="20"/>
                <w:szCs w:val="20"/>
              </w:rPr>
            </w:pPr>
            <w:r w:rsidRPr="00233906">
              <w:rPr>
                <w:b/>
                <w:smallCaps/>
                <w:sz w:val="20"/>
              </w:rPr>
              <w:t>Tabella 5A: Aiuti in esenzione ai sensi del regolamento (UE) n. 651/2014</w:t>
            </w:r>
          </w:p>
        </w:tc>
        <w:tc>
          <w:tcPr>
            <w:tcW w:w="10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C6FBA72" w14:textId="77777777" w:rsidR="0007397F" w:rsidRPr="00FF2E41" w:rsidRDefault="0007397F" w:rsidP="006325EB">
            <w:pPr>
              <w:ind w:left="43"/>
              <w:jc w:val="center"/>
              <w:rPr>
                <w:b/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FF2E41" w14:paraId="7005DAEA" w14:textId="77777777" w:rsidTr="0007397F">
        <w:trPr>
          <w:cantSplit/>
          <w:trHeight w:val="572"/>
        </w:trPr>
        <w:tc>
          <w:tcPr>
            <w:tcW w:w="5000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B56C3A" w14:textId="77777777" w:rsidR="0007397F" w:rsidRPr="00FF2E41" w:rsidRDefault="0007397F" w:rsidP="006325EB">
            <w:pPr>
              <w:ind w:left="43"/>
              <w:jc w:val="both"/>
              <w:rPr>
                <w:sz w:val="20"/>
                <w:szCs w:val="20"/>
              </w:rPr>
            </w:pPr>
            <w:r w:rsidRPr="00FF2E41">
              <w:rPr>
                <w:sz w:val="20"/>
                <w:szCs w:val="20"/>
              </w:rPr>
              <w:t xml:space="preserve">Articolo 17 – Aiuti alle PMI per investimenti concernenti la trasformazione di prodotti agricoli in prodotti non agricoli nel limite della soglia di notifica dell’aiuto pari a 7,5 milioni di euro per impresa e per </w:t>
            </w:r>
            <w:r w:rsidRPr="0036525C">
              <w:rPr>
                <w:i/>
                <w:iCs/>
                <w:snapToGrid w:val="0"/>
                <w:color w:val="000000"/>
                <w:sz w:val="20"/>
                <w:szCs w:val="20"/>
              </w:rPr>
              <w:t>Progetto</w:t>
            </w:r>
            <w:r w:rsidRPr="00FF2E41">
              <w:rPr>
                <w:sz w:val="20"/>
                <w:szCs w:val="20"/>
              </w:rPr>
              <w:t xml:space="preserve"> di investimento.</w:t>
            </w:r>
          </w:p>
        </w:tc>
      </w:tr>
      <w:tr w:rsidR="0007397F" w:rsidRPr="00FF2E41" w14:paraId="5855AC29" w14:textId="77777777" w:rsidTr="0007397F">
        <w:trPr>
          <w:cantSplit/>
          <w:trHeight w:val="572"/>
        </w:trPr>
        <w:tc>
          <w:tcPr>
            <w:tcW w:w="395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BAC27CA" w14:textId="77777777" w:rsidR="0007397F" w:rsidRPr="00157DCE" w:rsidRDefault="0007397F" w:rsidP="0007397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27" w:hanging="3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7DCE">
              <w:rPr>
                <w:rFonts w:ascii="Times New Roman" w:hAnsi="Times New Roman"/>
                <w:sz w:val="19"/>
              </w:rPr>
              <w:t>in un investimento in attivi materiali e immateriali relativo alla creazione di un nuovo stabilimento; nell'ampliamento della capacità di uno stabilimento esistente; nella diversificazione della produzione di uno stabilimento per ottenere prodotti o servizi non fabbricati o forniti precedentemente in tale stabilimento; o in un cambiamento sostanziale del processo di produzione complessivo del prodotto o dei prodotti o della fornitura complessiva del servizio o dei servizi interessati dall'investimento nello stabilimento</w:t>
            </w:r>
            <w:r>
              <w:rPr>
                <w:rFonts w:ascii="Times New Roman" w:hAnsi="Times New Roman"/>
                <w:sz w:val="19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F2FB3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3653059C" w14:textId="77777777" w:rsidTr="0007397F">
        <w:trPr>
          <w:cantSplit/>
          <w:trHeight w:val="572"/>
        </w:trPr>
        <w:tc>
          <w:tcPr>
            <w:tcW w:w="395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9BA7B55" w14:textId="77777777" w:rsidR="0007397F" w:rsidRPr="00FF2E41" w:rsidRDefault="0007397F" w:rsidP="0007397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27" w:hanging="3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E41">
              <w:rPr>
                <w:rFonts w:ascii="Times New Roman" w:hAnsi="Times New Roman"/>
                <w:sz w:val="20"/>
                <w:szCs w:val="20"/>
              </w:rPr>
              <w:t>attivi immateriali che soddisfano tutte le seguenti condizioni: a) sono utilizzati esclusivamente nello stabilimento beneficiario degli aiuti; b) sono considerati ammortizzabili; c) sono acquistati a condizioni di mercato da terzi che non hanno relazioni con l'acquirente; d) figurano nell'attivo di bilancio dell'impresa per almeno tre anni.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A4EEF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1C1BBC4E" w14:textId="77777777" w:rsidTr="0007397F">
        <w:trPr>
          <w:cantSplit/>
          <w:trHeight w:val="405"/>
        </w:trPr>
        <w:tc>
          <w:tcPr>
            <w:tcW w:w="395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A0B02E5" w14:textId="77777777" w:rsidR="0007397F" w:rsidRPr="00FF2E4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ind w:left="327"/>
              <w:jc w:val="center"/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 xml:space="preserve">TOTALE TAB. 5A </w:t>
            </w:r>
          </w:p>
        </w:tc>
        <w:tc>
          <w:tcPr>
            <w:tcW w:w="105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7AE123" w14:textId="77777777" w:rsidR="0007397F" w:rsidRPr="00FF2E41" w:rsidRDefault="0007397F" w:rsidP="006325EB">
            <w:pPr>
              <w:jc w:val="center"/>
              <w:rPr>
                <w:bCs/>
                <w:smallCaps/>
                <w:sz w:val="20"/>
                <w:szCs w:val="20"/>
              </w:rPr>
            </w:pPr>
          </w:p>
        </w:tc>
      </w:tr>
    </w:tbl>
    <w:p w14:paraId="6F13C5D7" w14:textId="77777777" w:rsidR="0007397F" w:rsidRDefault="0007397F" w:rsidP="007F3D25">
      <w:pPr>
        <w:autoSpaceDE w:val="0"/>
        <w:autoSpaceDN w:val="0"/>
        <w:adjustRightInd w:val="0"/>
        <w:jc w:val="both"/>
        <w:rPr>
          <w:rFonts w:cs="TimesNewRomanPS-BoldMT"/>
          <w:b/>
          <w:bCs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2"/>
        <w:gridCol w:w="2120"/>
      </w:tblGrid>
      <w:tr w:rsidR="0007397F" w:rsidRPr="00FF2E41" w14:paraId="54FE4646" w14:textId="77777777" w:rsidTr="0007397F">
        <w:trPr>
          <w:cantSplit/>
          <w:trHeight w:val="572"/>
        </w:trPr>
        <w:tc>
          <w:tcPr>
            <w:tcW w:w="393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99AA36" w14:textId="77777777" w:rsidR="0007397F" w:rsidRPr="009D0EBC" w:rsidRDefault="0007397F" w:rsidP="006325EB">
            <w:pPr>
              <w:jc w:val="center"/>
              <w:rPr>
                <w:b/>
                <w:smallCaps/>
                <w:sz w:val="20"/>
                <w:szCs w:val="20"/>
              </w:rPr>
            </w:pPr>
            <w:r w:rsidRPr="009D0EBC">
              <w:rPr>
                <w:b/>
                <w:smallCaps/>
                <w:sz w:val="20"/>
                <w:szCs w:val="20"/>
              </w:rPr>
              <w:t>TABELLA 6</w:t>
            </w:r>
            <w:r>
              <w:rPr>
                <w:b/>
                <w:smallCaps/>
                <w:sz w:val="20"/>
                <w:szCs w:val="20"/>
              </w:rPr>
              <w:t>A</w:t>
            </w:r>
            <w:r w:rsidRPr="009D0EBC">
              <w:rPr>
                <w:b/>
                <w:smallCaps/>
                <w:sz w:val="20"/>
                <w:szCs w:val="20"/>
              </w:rPr>
              <w:t>: Aiuti per lo scambio di conoscenze, per azioni di informazione e per servizi di consulenza (paragrafi 1.1.10.1 e 1.1.10.2 previsti negli Orientamenti per gli aiuti di Stato nei settori agricolo e forestale e nelle zone rurali)</w:t>
            </w:r>
          </w:p>
        </w:tc>
        <w:tc>
          <w:tcPr>
            <w:tcW w:w="106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623C30A" w14:textId="77777777" w:rsidR="0007397F" w:rsidRPr="00FF2E41" w:rsidRDefault="0007397F" w:rsidP="006325EB">
            <w:pPr>
              <w:ind w:left="43"/>
              <w:jc w:val="center"/>
              <w:rPr>
                <w:b/>
                <w:smallCaps/>
                <w:sz w:val="20"/>
                <w:szCs w:val="20"/>
              </w:rPr>
            </w:pPr>
            <w:r>
              <w:rPr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FF2E41" w14:paraId="1C890ECE" w14:textId="77777777" w:rsidTr="0007397F">
        <w:trPr>
          <w:cantSplit/>
          <w:trHeight w:val="572"/>
        </w:trPr>
        <w:tc>
          <w:tcPr>
            <w:tcW w:w="5000" w:type="pct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9DADE25" w14:textId="77777777" w:rsidR="0007397F" w:rsidRPr="00FF2E41" w:rsidRDefault="0007397F" w:rsidP="006325EB">
            <w:pPr>
              <w:jc w:val="center"/>
              <w:rPr>
                <w:sz w:val="20"/>
                <w:szCs w:val="20"/>
              </w:rPr>
            </w:pPr>
            <w:r w:rsidRPr="00B11E33">
              <w:rPr>
                <w:sz w:val="20"/>
                <w:szCs w:val="20"/>
              </w:rPr>
              <w:t>i.</w:t>
            </w:r>
            <w:r w:rsidRPr="00B11E33">
              <w:rPr>
                <w:sz w:val="20"/>
                <w:szCs w:val="20"/>
              </w:rPr>
              <w:tab/>
              <w:t>AIUTI PER LO SCAMBIO DI CONOSCENZE, PER AZIONI DI INFORMAZIONE</w:t>
            </w:r>
          </w:p>
        </w:tc>
      </w:tr>
      <w:tr w:rsidR="0007397F" w:rsidRPr="00FF2E41" w14:paraId="3D056D89" w14:textId="77777777" w:rsidTr="0007397F">
        <w:trPr>
          <w:cantSplit/>
          <w:trHeight w:val="572"/>
        </w:trPr>
        <w:tc>
          <w:tcPr>
            <w:tcW w:w="39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109B4C0" w14:textId="77777777" w:rsidR="0007397F" w:rsidRPr="00570F0C" w:rsidRDefault="0007397F" w:rsidP="006325EB">
            <w:pPr>
              <w:jc w:val="both"/>
              <w:rPr>
                <w:sz w:val="20"/>
                <w:szCs w:val="20"/>
              </w:rPr>
            </w:pPr>
            <w:r w:rsidRPr="00E6048F">
              <w:rPr>
                <w:sz w:val="20"/>
                <w:szCs w:val="20"/>
              </w:rPr>
              <w:t>a)</w:t>
            </w:r>
            <w:r w:rsidRPr="00E6048F">
              <w:rPr>
                <w:sz w:val="20"/>
                <w:szCs w:val="20"/>
              </w:rPr>
              <w:tab/>
              <w:t>costi di organizzazione di azioni di formazione professionale e acquisizione di competenze, compresi corsi di formazione, seminari, conferenze e coaching, attività dimostrative e azioni di informazione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0143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11DD536E" w14:textId="77777777" w:rsidTr="0007397F">
        <w:trPr>
          <w:cantSplit/>
          <w:trHeight w:val="572"/>
        </w:trPr>
        <w:tc>
          <w:tcPr>
            <w:tcW w:w="39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144806E6" w14:textId="77777777" w:rsidR="0007397F" w:rsidRPr="00570F0C" w:rsidRDefault="0007397F" w:rsidP="006325EB">
            <w:pPr>
              <w:jc w:val="both"/>
              <w:rPr>
                <w:sz w:val="20"/>
                <w:szCs w:val="20"/>
              </w:rPr>
            </w:pPr>
            <w:r w:rsidRPr="00E13F4C">
              <w:rPr>
                <w:sz w:val="20"/>
                <w:szCs w:val="20"/>
              </w:rPr>
              <w:t>b)</w:t>
            </w:r>
            <w:r w:rsidRPr="00E13F4C">
              <w:rPr>
                <w:sz w:val="20"/>
                <w:szCs w:val="20"/>
              </w:rPr>
              <w:tab/>
              <w:t>spese di viaggio, soggiorno e diaria dei partecipanti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D6F23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53946428" w14:textId="77777777" w:rsidTr="0007397F">
        <w:trPr>
          <w:cantSplit/>
          <w:trHeight w:val="572"/>
        </w:trPr>
        <w:tc>
          <w:tcPr>
            <w:tcW w:w="39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2D661E6" w14:textId="24D98306" w:rsidR="0007397F" w:rsidRPr="00ED31B7" w:rsidRDefault="0007397F" w:rsidP="006325E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ED31B7">
              <w:rPr>
                <w:sz w:val="20"/>
                <w:szCs w:val="20"/>
              </w:rPr>
              <w:t>)</w:t>
            </w:r>
            <w:r w:rsidRPr="00ED31B7">
              <w:rPr>
                <w:sz w:val="20"/>
                <w:szCs w:val="20"/>
              </w:rPr>
              <w:tab/>
              <w:t>costi di prestazione di servizi di sostituzione durante l'assenza dei partecipanti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6A493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1B8C696C" w14:textId="77777777" w:rsidTr="0007397F">
        <w:trPr>
          <w:cantSplit/>
          <w:trHeight w:val="572"/>
        </w:trPr>
        <w:tc>
          <w:tcPr>
            <w:tcW w:w="39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ED33AAE" w14:textId="77777777" w:rsidR="0007397F" w:rsidRPr="00470107" w:rsidRDefault="0007397F" w:rsidP="006325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</w:t>
            </w:r>
            <w:r w:rsidRPr="00470107">
              <w:rPr>
                <w:sz w:val="20"/>
                <w:szCs w:val="20"/>
              </w:rPr>
              <w:t>)</w:t>
            </w:r>
            <w:r w:rsidRPr="00470107">
              <w:rPr>
                <w:sz w:val="20"/>
                <w:szCs w:val="20"/>
              </w:rPr>
              <w:tab/>
              <w:t xml:space="preserve">nel caso di progetti dimostrativi, sono ammissibili anche i seguenti costi di investimento:  </w:t>
            </w:r>
          </w:p>
          <w:p w14:paraId="087F117C" w14:textId="77777777" w:rsidR="0007397F" w:rsidRPr="00470107" w:rsidRDefault="0007397F" w:rsidP="006325EB">
            <w:pPr>
              <w:ind w:left="709" w:hanging="283"/>
              <w:jc w:val="both"/>
              <w:rPr>
                <w:sz w:val="20"/>
                <w:szCs w:val="20"/>
              </w:rPr>
            </w:pPr>
            <w:r w:rsidRPr="00470107">
              <w:rPr>
                <w:sz w:val="20"/>
                <w:szCs w:val="20"/>
              </w:rPr>
              <w:t>i)</w:t>
            </w:r>
            <w:r w:rsidRPr="00470107">
              <w:rPr>
                <w:sz w:val="20"/>
                <w:szCs w:val="20"/>
              </w:rPr>
              <w:tab/>
              <w:t xml:space="preserve">costi per la costruzione, l'acquisizione, incluso il leasing, o il miglioramento di beni immobili; i terreni sono ammissibili solo in misura non superiore al 10 % dei costi totali ammissibili dell'intervento in questione; in casi eccezionali e debitamente giustificati, può essere autorizzata una percentuale più elevata per interventi a tutela dell'ambiente e per la preservazione dei suoli ricchi di carbonio; </w:t>
            </w:r>
          </w:p>
          <w:p w14:paraId="0DCE87A9" w14:textId="77777777" w:rsidR="0007397F" w:rsidRPr="00470107" w:rsidRDefault="0007397F" w:rsidP="006325EB">
            <w:pPr>
              <w:ind w:left="709" w:hanging="283"/>
              <w:jc w:val="both"/>
              <w:rPr>
                <w:sz w:val="20"/>
                <w:szCs w:val="20"/>
              </w:rPr>
            </w:pPr>
            <w:r w:rsidRPr="00470107">
              <w:rPr>
                <w:sz w:val="20"/>
                <w:szCs w:val="20"/>
              </w:rPr>
              <w:t>ii)</w:t>
            </w:r>
            <w:r w:rsidRPr="00470107">
              <w:rPr>
                <w:sz w:val="20"/>
                <w:szCs w:val="20"/>
              </w:rPr>
              <w:tab/>
              <w:t xml:space="preserve">costi di acquisto o noleggio con patto di acquisto di macchinari e attrezzature, al massimo fino al loro valore di mercato; </w:t>
            </w:r>
          </w:p>
          <w:p w14:paraId="4737080E" w14:textId="77777777" w:rsidR="0007397F" w:rsidRPr="00470107" w:rsidRDefault="0007397F" w:rsidP="006325EB">
            <w:pPr>
              <w:ind w:left="709" w:hanging="283"/>
              <w:jc w:val="both"/>
              <w:rPr>
                <w:sz w:val="20"/>
                <w:szCs w:val="20"/>
              </w:rPr>
            </w:pPr>
            <w:r w:rsidRPr="00470107">
              <w:rPr>
                <w:sz w:val="20"/>
                <w:szCs w:val="20"/>
              </w:rPr>
              <w:t>iii)</w:t>
            </w:r>
            <w:r w:rsidRPr="00470107">
              <w:rPr>
                <w:sz w:val="20"/>
                <w:szCs w:val="20"/>
              </w:rPr>
              <w:tab/>
              <w:t xml:space="preserve">spese generali collegate alle spese di cui ai punti i) e ii), come gli onorari di architetti, ingegneri e consulenti, i compensi per consulenze in materia di sostenibilità ambientale ed economica, inclusi gli studi di fattibilità; gli studi di fattibilità rimangono spese ammissibili anche quando, sulla base dei loro risultati, non è effettuata alcuna delle spese di cui ai punti i) e ii); </w:t>
            </w:r>
          </w:p>
          <w:p w14:paraId="253CDAA1" w14:textId="77777777" w:rsidR="0007397F" w:rsidRPr="00470107" w:rsidRDefault="0007397F" w:rsidP="006325EB">
            <w:pPr>
              <w:ind w:left="709" w:hanging="283"/>
              <w:jc w:val="both"/>
              <w:rPr>
                <w:sz w:val="20"/>
                <w:szCs w:val="20"/>
              </w:rPr>
            </w:pPr>
            <w:r w:rsidRPr="00470107">
              <w:rPr>
                <w:sz w:val="20"/>
                <w:szCs w:val="20"/>
              </w:rPr>
              <w:t>iv)</w:t>
            </w:r>
            <w:r w:rsidRPr="00470107">
              <w:rPr>
                <w:sz w:val="20"/>
                <w:szCs w:val="20"/>
              </w:rPr>
              <w:tab/>
              <w:t xml:space="preserve">oneri per l'acquisto, lo sviluppo o l'utilizzo di programmi informatici, soluzioni in cloud e soluzioni analoghe e le acquisizioni di brevetti, licenze, diritti d'autore e marchi commerciali; </w:t>
            </w:r>
          </w:p>
          <w:p w14:paraId="2A9C084A" w14:textId="77777777" w:rsidR="0007397F" w:rsidRPr="00E13F4C" w:rsidRDefault="0007397F" w:rsidP="006325EB">
            <w:pPr>
              <w:ind w:left="709" w:hanging="283"/>
              <w:jc w:val="both"/>
              <w:rPr>
                <w:sz w:val="20"/>
                <w:szCs w:val="20"/>
              </w:rPr>
            </w:pPr>
            <w:r w:rsidRPr="00470107">
              <w:rPr>
                <w:sz w:val="20"/>
                <w:szCs w:val="20"/>
              </w:rPr>
              <w:t>v)</w:t>
            </w:r>
            <w:r w:rsidRPr="00470107">
              <w:rPr>
                <w:sz w:val="20"/>
                <w:szCs w:val="20"/>
              </w:rPr>
              <w:tab/>
              <w:t>ove debitamente giustificato, aiuti per progetti dimostrativi su piccola scala possono essere concessi per i costi aggiuntivi e il mancato guadagno connessi al progetto dimostrativo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6C265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5FF5A2CA" w14:textId="77777777" w:rsidTr="0007397F">
        <w:trPr>
          <w:cantSplit/>
          <w:trHeight w:val="572"/>
        </w:trPr>
        <w:tc>
          <w:tcPr>
            <w:tcW w:w="5000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74B507B5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  <w:r w:rsidRPr="00BE6511">
              <w:rPr>
                <w:smallCaps/>
                <w:sz w:val="20"/>
                <w:szCs w:val="20"/>
              </w:rPr>
              <w:t>ii.</w:t>
            </w:r>
            <w:r w:rsidRPr="00BE6511">
              <w:rPr>
                <w:smallCaps/>
                <w:sz w:val="20"/>
                <w:szCs w:val="20"/>
              </w:rPr>
              <w:tab/>
              <w:t>AIUTI PER I SERVIZI DI CONSULENZA</w:t>
            </w:r>
          </w:p>
        </w:tc>
      </w:tr>
      <w:tr w:rsidR="0007397F" w:rsidRPr="00FF2E41" w14:paraId="7C86A836" w14:textId="77777777" w:rsidTr="0007397F">
        <w:trPr>
          <w:cantSplit/>
          <w:trHeight w:val="572"/>
        </w:trPr>
        <w:tc>
          <w:tcPr>
            <w:tcW w:w="393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6D72F8EB" w14:textId="77777777" w:rsidR="0007397F" w:rsidRPr="00E13F4C" w:rsidRDefault="0007397F" w:rsidP="006325EB">
            <w:pPr>
              <w:jc w:val="both"/>
              <w:rPr>
                <w:sz w:val="20"/>
                <w:szCs w:val="20"/>
              </w:rPr>
            </w:pPr>
            <w:r w:rsidRPr="0044308D">
              <w:rPr>
                <w:sz w:val="20"/>
                <w:szCs w:val="20"/>
              </w:rPr>
              <w:t>a)</w:t>
            </w:r>
            <w:r w:rsidRPr="0044308D">
              <w:rPr>
                <w:sz w:val="20"/>
                <w:szCs w:val="20"/>
              </w:rPr>
              <w:tab/>
              <w:t xml:space="preserve"> costi di progettazione, coordinamento e realizzazione dell’intervento</w:t>
            </w:r>
          </w:p>
        </w:tc>
        <w:tc>
          <w:tcPr>
            <w:tcW w:w="1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451E5" w14:textId="77777777" w:rsidR="0007397F" w:rsidRPr="00FF2E41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FF2E41" w14:paraId="50D96951" w14:textId="77777777" w:rsidTr="0007397F">
        <w:trPr>
          <w:cantSplit/>
          <w:trHeight w:val="405"/>
        </w:trPr>
        <w:tc>
          <w:tcPr>
            <w:tcW w:w="3934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F020B8" w14:textId="77777777" w:rsidR="0007397F" w:rsidRPr="00FF2E41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TOTALE TAB. 6A</w:t>
            </w:r>
          </w:p>
        </w:tc>
        <w:tc>
          <w:tcPr>
            <w:tcW w:w="106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240B7D" w14:textId="77777777" w:rsidR="0007397F" w:rsidRPr="00FF2E41" w:rsidRDefault="0007397F" w:rsidP="006325EB">
            <w:pPr>
              <w:jc w:val="center"/>
              <w:rPr>
                <w:bCs/>
                <w:smallCaps/>
                <w:sz w:val="20"/>
                <w:szCs w:val="20"/>
              </w:rPr>
            </w:pPr>
          </w:p>
        </w:tc>
      </w:tr>
    </w:tbl>
    <w:p w14:paraId="3FAA1707" w14:textId="77777777" w:rsidR="0007397F" w:rsidRDefault="0007397F" w:rsidP="007F3D25">
      <w:pPr>
        <w:autoSpaceDE w:val="0"/>
        <w:autoSpaceDN w:val="0"/>
        <w:adjustRightInd w:val="0"/>
        <w:jc w:val="both"/>
        <w:rPr>
          <w:rFonts w:cs="TimesNewRomanPS-BoldMT"/>
          <w:b/>
          <w:bCs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4"/>
        <w:gridCol w:w="2088"/>
      </w:tblGrid>
      <w:tr w:rsidR="0007397F" w:rsidRPr="00877167" w14:paraId="7E9A0896" w14:textId="77777777" w:rsidTr="0007397F">
        <w:trPr>
          <w:cantSplit/>
          <w:trHeight w:val="572"/>
        </w:trPr>
        <w:tc>
          <w:tcPr>
            <w:tcW w:w="39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422FC5" w14:textId="77777777" w:rsidR="0007397F" w:rsidRPr="00877167" w:rsidRDefault="0007397F" w:rsidP="006325EB">
            <w:pPr>
              <w:ind w:left="43"/>
              <w:jc w:val="center"/>
              <w:rPr>
                <w:b/>
                <w:smallCaps/>
                <w:sz w:val="20"/>
                <w:szCs w:val="20"/>
              </w:rPr>
            </w:pPr>
            <w:r w:rsidRPr="00877167">
              <w:rPr>
                <w:b/>
                <w:smallCaps/>
                <w:sz w:val="20"/>
                <w:szCs w:val="20"/>
              </w:rPr>
              <w:t>TABELLA 7A: Aiuti alla cooperazione nel settore agricolo (paragrafo 1.1.11 previsto negli Orientamenti per gli aiuti di Stato nei settori agricolo e forestale e nelle zone rurali)</w:t>
            </w:r>
          </w:p>
        </w:tc>
        <w:tc>
          <w:tcPr>
            <w:tcW w:w="10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2F9CAA" w14:textId="77777777" w:rsidR="0007397F" w:rsidRPr="00877167" w:rsidRDefault="0007397F" w:rsidP="006325EB">
            <w:pPr>
              <w:ind w:left="43"/>
              <w:jc w:val="center"/>
              <w:rPr>
                <w:bCs/>
                <w:smallCaps/>
                <w:sz w:val="20"/>
                <w:szCs w:val="20"/>
              </w:rPr>
            </w:pPr>
            <w:r w:rsidRPr="00877167">
              <w:rPr>
                <w:bCs/>
                <w:smallCaps/>
                <w:sz w:val="20"/>
                <w:szCs w:val="20"/>
              </w:rPr>
              <w:t>Spesa ammissibile in euro</w:t>
            </w:r>
          </w:p>
        </w:tc>
      </w:tr>
      <w:tr w:rsidR="0007397F" w:rsidRPr="00877167" w14:paraId="01C519BE" w14:textId="77777777" w:rsidTr="0007397F">
        <w:trPr>
          <w:cantSplit/>
          <w:trHeight w:val="572"/>
        </w:trPr>
        <w:tc>
          <w:tcPr>
            <w:tcW w:w="395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852BB" w14:textId="608F90AC" w:rsidR="0007397F" w:rsidRPr="00877167" w:rsidRDefault="0007397F" w:rsidP="0007397F">
            <w:pPr>
              <w:pStyle w:val="Paragrafoelenco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77167">
              <w:rPr>
                <w:rFonts w:ascii="Times New Roman" w:hAnsi="Times New Roman"/>
                <w:sz w:val="20"/>
                <w:szCs w:val="20"/>
              </w:rPr>
              <w:t>costi relativi a studi sulla zona interessata, a studi di fattibilità, alla stesura di un piano aziendale o di una strategia di sviluppo locale diversa da quella prevista all'articolo 32 del regolamento (UE) 2021/1060</w:t>
            </w:r>
          </w:p>
        </w:tc>
        <w:tc>
          <w:tcPr>
            <w:tcW w:w="105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9AD408" w14:textId="77777777" w:rsidR="0007397F" w:rsidRPr="00877167" w:rsidRDefault="0007397F" w:rsidP="006325EB">
            <w:pPr>
              <w:jc w:val="both"/>
              <w:rPr>
                <w:sz w:val="20"/>
                <w:szCs w:val="20"/>
              </w:rPr>
            </w:pPr>
          </w:p>
        </w:tc>
      </w:tr>
      <w:tr w:rsidR="0007397F" w:rsidRPr="00877167" w14:paraId="214E76A9" w14:textId="77777777" w:rsidTr="0007397F">
        <w:trPr>
          <w:cantSplit/>
          <w:trHeight w:val="411"/>
        </w:trPr>
        <w:tc>
          <w:tcPr>
            <w:tcW w:w="395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9318B" w14:textId="7EADF843" w:rsidR="0007397F" w:rsidRPr="00877167" w:rsidRDefault="0007397F" w:rsidP="0007397F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7167">
              <w:rPr>
                <w:rFonts w:ascii="Times New Roman" w:hAnsi="Times New Roman"/>
                <w:sz w:val="20"/>
                <w:szCs w:val="20"/>
              </w:rPr>
              <w:t>costi di esercizio della cooperazione, come la retribuzione di un "coordinatore"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E58B9" w14:textId="77777777" w:rsidR="0007397F" w:rsidRPr="00877167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877167" w14:paraId="670BA48F" w14:textId="77777777" w:rsidTr="0007397F">
        <w:trPr>
          <w:cantSplit/>
          <w:trHeight w:val="391"/>
        </w:trPr>
        <w:tc>
          <w:tcPr>
            <w:tcW w:w="3950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B06B3" w14:textId="731A241D" w:rsidR="0007397F" w:rsidRPr="00877167" w:rsidRDefault="0007397F" w:rsidP="0007397F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7167">
              <w:rPr>
                <w:rFonts w:ascii="Times New Roman" w:hAnsi="Times New Roman"/>
                <w:sz w:val="20"/>
                <w:szCs w:val="20"/>
              </w:rPr>
              <w:t>costi degli interventi da attuare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CE64B" w14:textId="77777777" w:rsidR="0007397F" w:rsidRPr="00877167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877167" w14:paraId="746C739C" w14:textId="77777777" w:rsidTr="0007397F">
        <w:trPr>
          <w:cantSplit/>
          <w:trHeight w:val="371"/>
        </w:trPr>
        <w:tc>
          <w:tcPr>
            <w:tcW w:w="3950" w:type="pc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B4EF92" w14:textId="77777777" w:rsidR="0007397F" w:rsidRPr="00877167" w:rsidRDefault="0007397F" w:rsidP="0007397F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7167">
              <w:rPr>
                <w:rFonts w:ascii="Times New Roman" w:hAnsi="Times New Roman"/>
                <w:sz w:val="20"/>
                <w:szCs w:val="20"/>
              </w:rPr>
              <w:t>costi relativi ad attività promozionali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783E9" w14:textId="77777777" w:rsidR="0007397F" w:rsidRPr="00877167" w:rsidRDefault="0007397F" w:rsidP="006325EB">
            <w:pPr>
              <w:jc w:val="center"/>
              <w:rPr>
                <w:smallCaps/>
                <w:sz w:val="20"/>
                <w:szCs w:val="20"/>
              </w:rPr>
            </w:pPr>
          </w:p>
        </w:tc>
      </w:tr>
      <w:tr w:rsidR="0007397F" w:rsidRPr="00877167" w14:paraId="0F3E1027" w14:textId="77777777" w:rsidTr="0007397F">
        <w:trPr>
          <w:cantSplit/>
          <w:trHeight w:val="405"/>
        </w:trPr>
        <w:tc>
          <w:tcPr>
            <w:tcW w:w="395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F9C0C26" w14:textId="77777777" w:rsidR="0007397F" w:rsidRPr="00877167" w:rsidRDefault="0007397F" w:rsidP="006325E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sz w:val="20"/>
                <w:szCs w:val="20"/>
                <w:lang w:eastAsia="it-IT"/>
              </w:rPr>
            </w:pPr>
            <w:r w:rsidRPr="00877167">
              <w:rPr>
                <w:sz w:val="20"/>
                <w:szCs w:val="20"/>
                <w:lang w:eastAsia="it-IT"/>
              </w:rPr>
              <w:t>TOTALE TAB. 7A</w:t>
            </w:r>
          </w:p>
        </w:tc>
        <w:tc>
          <w:tcPr>
            <w:tcW w:w="105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8AFDF9" w14:textId="77777777" w:rsidR="0007397F" w:rsidRPr="00877167" w:rsidRDefault="0007397F" w:rsidP="006325EB">
            <w:pPr>
              <w:jc w:val="center"/>
              <w:rPr>
                <w:bCs/>
                <w:smallCaps/>
                <w:sz w:val="20"/>
                <w:szCs w:val="20"/>
              </w:rPr>
            </w:pPr>
          </w:p>
        </w:tc>
      </w:tr>
    </w:tbl>
    <w:p w14:paraId="5AFE61B6" w14:textId="77777777" w:rsidR="00AD1666" w:rsidRDefault="00AD1666" w:rsidP="007F3D25">
      <w:pPr>
        <w:autoSpaceDE w:val="0"/>
        <w:autoSpaceDN w:val="0"/>
        <w:adjustRightInd w:val="0"/>
        <w:ind w:left="284"/>
        <w:jc w:val="both"/>
        <w:rPr>
          <w:rFonts w:cs="Calibri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7"/>
        <w:gridCol w:w="5285"/>
      </w:tblGrid>
      <w:tr w:rsidR="007F3D25" w:rsidRPr="00FF2E41" w14:paraId="24E24E66" w14:textId="77777777" w:rsidTr="0007397F">
        <w:trPr>
          <w:cantSplit/>
          <w:trHeight w:val="414"/>
        </w:trPr>
        <w:tc>
          <w:tcPr>
            <w:tcW w:w="2342" w:type="pct"/>
            <w:vAlign w:val="center"/>
          </w:tcPr>
          <w:p w14:paraId="6BF77023" w14:textId="77777777" w:rsidR="007F3D25" w:rsidRPr="00FF2E41" w:rsidRDefault="007F3D25" w:rsidP="001548E5">
            <w:pPr>
              <w:pStyle w:val="Intestazione"/>
              <w:tabs>
                <w:tab w:val="clear" w:pos="4819"/>
                <w:tab w:val="clear" w:pos="9638"/>
              </w:tabs>
              <w:rPr>
                <w:sz w:val="20"/>
                <w:szCs w:val="20"/>
                <w:lang w:eastAsia="it-IT"/>
              </w:rPr>
            </w:pPr>
            <w:r w:rsidRPr="00FF2E41">
              <w:rPr>
                <w:sz w:val="20"/>
                <w:szCs w:val="20"/>
                <w:lang w:eastAsia="it-IT"/>
              </w:rPr>
              <w:t>TOTALE INTERVENTI</w:t>
            </w:r>
          </w:p>
        </w:tc>
        <w:tc>
          <w:tcPr>
            <w:tcW w:w="2658" w:type="pct"/>
            <w:vAlign w:val="center"/>
          </w:tcPr>
          <w:p w14:paraId="0E95D392" w14:textId="77777777" w:rsidR="007F3D25" w:rsidRPr="00FF2E41" w:rsidRDefault="007F3D25" w:rsidP="001548E5">
            <w:pPr>
              <w:jc w:val="center"/>
              <w:rPr>
                <w:bCs/>
                <w:smallCaps/>
                <w:sz w:val="20"/>
                <w:szCs w:val="20"/>
              </w:rPr>
            </w:pPr>
          </w:p>
        </w:tc>
      </w:tr>
    </w:tbl>
    <w:p w14:paraId="18E6680A" w14:textId="77777777" w:rsidR="007F3D25" w:rsidRDefault="007F3D25" w:rsidP="007F3D25">
      <w:pPr>
        <w:autoSpaceDE w:val="0"/>
        <w:autoSpaceDN w:val="0"/>
        <w:adjustRightInd w:val="0"/>
        <w:ind w:left="284"/>
        <w:jc w:val="both"/>
        <w:rPr>
          <w:rFonts w:cs="Calibri"/>
          <w:sz w:val="20"/>
          <w:szCs w:val="20"/>
        </w:rPr>
      </w:pPr>
    </w:p>
    <w:p w14:paraId="5A31F7F6" w14:textId="77777777" w:rsidR="00681B5A" w:rsidRDefault="00681B5A" w:rsidP="009C7E19">
      <w:pPr>
        <w:autoSpaceDE w:val="0"/>
        <w:autoSpaceDN w:val="0"/>
        <w:adjustRightInd w:val="0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C6383F" w:rsidRPr="00CF480E" w14:paraId="5BCD0273" w14:textId="77777777" w:rsidTr="00FD37E1">
        <w:tc>
          <w:tcPr>
            <w:tcW w:w="10112" w:type="dxa"/>
            <w:shd w:val="clear" w:color="auto" w:fill="BFBFBF"/>
          </w:tcPr>
          <w:p w14:paraId="4A027846" w14:textId="77777777" w:rsidR="00C6383F" w:rsidRPr="00CF480E" w:rsidRDefault="006B743B" w:rsidP="006B74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C6383F" w:rsidRPr="00CF480E">
              <w:rPr>
                <w:rFonts w:eastAsia="Calibri"/>
              </w:rPr>
              <w:t>. ELENCO DI DETTAGLIO DEGLI IN</w:t>
            </w:r>
            <w:r>
              <w:rPr>
                <w:rFonts w:eastAsia="Calibri"/>
              </w:rPr>
              <w:t>VESTIMENTI</w:t>
            </w:r>
          </w:p>
        </w:tc>
      </w:tr>
    </w:tbl>
    <w:p w14:paraId="62E3DAA1" w14:textId="77777777" w:rsidR="000B55E7" w:rsidRPr="00CF480E" w:rsidRDefault="000B55E7" w:rsidP="009C7E19">
      <w:pPr>
        <w:autoSpaceDE w:val="0"/>
        <w:autoSpaceDN w:val="0"/>
        <w:adjustRightInd w:val="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701"/>
        <w:gridCol w:w="1276"/>
        <w:gridCol w:w="1417"/>
        <w:gridCol w:w="1134"/>
        <w:gridCol w:w="992"/>
        <w:gridCol w:w="1560"/>
      </w:tblGrid>
      <w:tr w:rsidR="00E32D87" w:rsidRPr="00C57299" w14:paraId="524337A3" w14:textId="77777777" w:rsidTr="00C6383F">
        <w:trPr>
          <w:trHeight w:val="21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473F0F" w14:textId="77777777" w:rsidR="00C57299" w:rsidRPr="00C57299" w:rsidRDefault="00C57299" w:rsidP="006B74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7299">
              <w:rPr>
                <w:b/>
                <w:bCs/>
                <w:sz w:val="20"/>
                <w:szCs w:val="20"/>
              </w:rPr>
              <w:t>Descrizione in</w:t>
            </w:r>
            <w:r w:rsidR="006B743B">
              <w:rPr>
                <w:b/>
                <w:bCs/>
                <w:sz w:val="20"/>
                <w:szCs w:val="20"/>
              </w:rPr>
              <w:t>terven</w:t>
            </w:r>
            <w:r w:rsidRPr="00C57299">
              <w:rPr>
                <w:b/>
                <w:bCs/>
                <w:sz w:val="20"/>
                <w:szCs w:val="20"/>
              </w:rPr>
              <w:t>to/spesa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4B03DA" w14:textId="77777777" w:rsidR="00C57299" w:rsidRPr="00C57299" w:rsidRDefault="00C57299" w:rsidP="00C57299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Tabella e v</w:t>
            </w:r>
            <w:r w:rsidRPr="00C57299">
              <w:rPr>
                <w:b/>
                <w:bCs/>
                <w:sz w:val="20"/>
                <w:szCs w:val="20"/>
              </w:rPr>
              <w:t>oce di spesa</w:t>
            </w:r>
            <w:r w:rsidRPr="00C57299">
              <w:rPr>
                <w:rStyle w:val="Rimandonotaapidipagina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DFC77F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7299">
              <w:rPr>
                <w:b/>
                <w:bCs/>
                <w:sz w:val="20"/>
                <w:szCs w:val="20"/>
              </w:rPr>
              <w:t>Importo previsto</w:t>
            </w:r>
          </w:p>
          <w:p w14:paraId="65F50C01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C57299">
              <w:rPr>
                <w:i/>
                <w:iCs/>
                <w:sz w:val="20"/>
                <w:szCs w:val="20"/>
              </w:rPr>
              <w:t>(Euro)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DA7D66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7299">
              <w:rPr>
                <w:b/>
                <w:bCs/>
                <w:sz w:val="20"/>
                <w:szCs w:val="20"/>
              </w:rPr>
              <w:t>Importo ammissibile</w:t>
            </w:r>
          </w:p>
          <w:p w14:paraId="4D096F45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C57299">
              <w:rPr>
                <w:i/>
                <w:iCs/>
                <w:sz w:val="20"/>
                <w:szCs w:val="20"/>
              </w:rPr>
              <w:t>(Euro)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FE9343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57299">
              <w:rPr>
                <w:b/>
                <w:bCs/>
                <w:sz w:val="20"/>
                <w:szCs w:val="20"/>
              </w:rPr>
              <w:t>Aliq</w:t>
            </w:r>
            <w:proofErr w:type="spellEnd"/>
            <w:r w:rsidRPr="00C57299">
              <w:rPr>
                <w:b/>
                <w:bCs/>
                <w:sz w:val="20"/>
                <w:szCs w:val="20"/>
              </w:rPr>
              <w:t xml:space="preserve">. IVA </w:t>
            </w:r>
            <w:r w:rsidRPr="00C57299">
              <w:rPr>
                <w:i/>
                <w:iCs/>
                <w:sz w:val="20"/>
                <w:szCs w:val="20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647271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C57299">
              <w:rPr>
                <w:b/>
                <w:bCs/>
                <w:sz w:val="20"/>
                <w:szCs w:val="20"/>
              </w:rPr>
              <w:t>Aliq</w:t>
            </w:r>
            <w:proofErr w:type="spellEnd"/>
            <w:r w:rsidRPr="00C57299">
              <w:rPr>
                <w:b/>
                <w:bCs/>
                <w:sz w:val="20"/>
                <w:szCs w:val="20"/>
              </w:rPr>
              <w:t>. Amm.to</w:t>
            </w:r>
          </w:p>
          <w:p w14:paraId="6A8731B0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C57299">
              <w:rPr>
                <w:i/>
                <w:iCs/>
                <w:sz w:val="20"/>
                <w:szCs w:val="20"/>
              </w:rPr>
              <w:t>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8A2891" w14:textId="77777777" w:rsidR="00C57299" w:rsidRPr="00C57299" w:rsidRDefault="00C57299" w:rsidP="006B74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Localizzazione in</w:t>
            </w:r>
            <w:r w:rsidR="006B743B">
              <w:rPr>
                <w:b/>
                <w:bCs/>
                <w:sz w:val="20"/>
                <w:szCs w:val="20"/>
              </w:rPr>
              <w:t>terve</w:t>
            </w:r>
            <w:r>
              <w:rPr>
                <w:b/>
                <w:bCs/>
                <w:sz w:val="20"/>
                <w:szCs w:val="20"/>
              </w:rPr>
              <w:t>nto</w:t>
            </w:r>
          </w:p>
        </w:tc>
      </w:tr>
      <w:tr w:rsidR="00E32D87" w:rsidRPr="00C57299" w14:paraId="6BF66029" w14:textId="77777777" w:rsidTr="00C6383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56CE" w14:textId="77777777" w:rsidR="00C57299" w:rsidRPr="00C57299" w:rsidRDefault="00C57299" w:rsidP="001C32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20EF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53A8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1DE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513C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1941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9DC4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32D87" w:rsidRPr="00C57299" w14:paraId="2BA3C046" w14:textId="77777777" w:rsidTr="00C6383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FDAD" w14:textId="77777777" w:rsidR="00C57299" w:rsidRPr="00C57299" w:rsidRDefault="00C57299" w:rsidP="001C32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CE8F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0F53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D905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3DA8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094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F24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32D87" w:rsidRPr="00C57299" w14:paraId="79DB8C23" w14:textId="77777777" w:rsidTr="00C6383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0A88" w14:textId="77777777" w:rsidR="00C57299" w:rsidRPr="00C57299" w:rsidRDefault="00C57299" w:rsidP="001C32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D9B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71A4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557B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0C4C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BDC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C3B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32D87" w:rsidRPr="00C57299" w14:paraId="2B6560E4" w14:textId="77777777" w:rsidTr="00C6383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0556" w14:textId="77777777" w:rsidR="00C57299" w:rsidRPr="00C57299" w:rsidRDefault="00C57299" w:rsidP="001C32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A05D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EDD2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698F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4561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5714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686FD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32D87" w:rsidRPr="00C57299" w14:paraId="398F0CE7" w14:textId="77777777" w:rsidTr="00C6383F">
        <w:trPr>
          <w:trHeight w:val="51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E185" w14:textId="77777777" w:rsidR="00C57299" w:rsidRPr="00C57299" w:rsidRDefault="001C324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8B39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6BA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2280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55AC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AB22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16BC" w14:textId="77777777" w:rsidR="00C57299" w:rsidRPr="00C57299" w:rsidRDefault="00C572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3FEED542" w14:textId="77777777" w:rsidR="00983F5F" w:rsidRDefault="00983F5F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3056B6" w:rsidRPr="0002535B" w14:paraId="3FED5002" w14:textId="77777777" w:rsidTr="001548E5">
        <w:tc>
          <w:tcPr>
            <w:tcW w:w="10112" w:type="dxa"/>
            <w:shd w:val="clear" w:color="auto" w:fill="BFBFBF"/>
          </w:tcPr>
          <w:p w14:paraId="48780890" w14:textId="77777777" w:rsidR="003056B6" w:rsidRPr="0002535B" w:rsidRDefault="00C8288D" w:rsidP="001548E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3056B6" w:rsidRPr="0002535B">
              <w:rPr>
                <w:rFonts w:eastAsia="Calibri"/>
              </w:rPr>
              <w:t>. PIANO DI SVILUPPO COMMERCIALE, PRODUTTIVO E ORGANIZZATIVO</w:t>
            </w:r>
          </w:p>
        </w:tc>
      </w:tr>
    </w:tbl>
    <w:p w14:paraId="0E233273" w14:textId="77777777" w:rsidR="003056B6" w:rsidRPr="0002535B" w:rsidRDefault="003056B6" w:rsidP="003056B6">
      <w:pPr>
        <w:autoSpaceDE w:val="0"/>
        <w:autoSpaceDN w:val="0"/>
        <w:adjustRightInd w:val="0"/>
        <w:rPr>
          <w:b/>
        </w:rPr>
      </w:pPr>
      <w:r w:rsidRPr="0002535B">
        <w:rPr>
          <w:b/>
        </w:rPr>
        <w:t>6.1 Piano di sviluppo commerciale</w:t>
      </w:r>
    </w:p>
    <w:p w14:paraId="77531175" w14:textId="2978051C" w:rsidR="003056B6" w:rsidRPr="0002535B" w:rsidRDefault="003056B6" w:rsidP="003056B6">
      <w:pPr>
        <w:autoSpaceDE w:val="0"/>
        <w:autoSpaceDN w:val="0"/>
        <w:adjustRightInd w:val="0"/>
        <w:jc w:val="both"/>
      </w:pPr>
      <w:r w:rsidRPr="0002535B">
        <w:t>Descrivere le strategie commerciali che si intendono perseguire in termini di posizionamento del prodotto, politica dei prezzi di vendita, canali/reti di distribuzione da utilizzare, eventuali azioni promozionali e pubblicitarie con indicazione dei relativi costi. Indicare gli effetti dell’integrazione di distretto.</w:t>
      </w:r>
    </w:p>
    <w:p w14:paraId="48D1B1BC" w14:textId="77777777" w:rsidR="003056B6" w:rsidRPr="0002535B" w:rsidRDefault="003056B6" w:rsidP="003056B6">
      <w:pPr>
        <w:autoSpaceDE w:val="0"/>
        <w:autoSpaceDN w:val="0"/>
        <w:adjustRightInd w:val="0"/>
        <w:rPr>
          <w:b/>
        </w:rPr>
      </w:pPr>
      <w:r w:rsidRPr="0002535B">
        <w:rPr>
          <w:b/>
        </w:rPr>
        <w:t>6.2 Produzione agricola coinvolta</w:t>
      </w:r>
    </w:p>
    <w:p w14:paraId="2F9C596E" w14:textId="77777777" w:rsidR="003056B6" w:rsidRDefault="003056B6" w:rsidP="003056B6">
      <w:pPr>
        <w:autoSpaceDE w:val="0"/>
        <w:autoSpaceDN w:val="0"/>
        <w:adjustRightInd w:val="0"/>
        <w:jc w:val="both"/>
      </w:pPr>
      <w:r w:rsidRPr="0002535B">
        <w:t xml:space="preserve">Produzione agricola in quantità e valore del </w:t>
      </w:r>
      <w:r w:rsidRPr="0002535B">
        <w:rPr>
          <w:i/>
        </w:rPr>
        <w:t>Soggetto beneficiario</w:t>
      </w:r>
      <w:r w:rsidRPr="0002535B">
        <w:t xml:space="preserve"> e di eventuali benefi</w:t>
      </w:r>
      <w:r w:rsidR="00C8288D">
        <w:t>ciari indiretti</w:t>
      </w:r>
      <w:r w:rsidRPr="0002535B">
        <w:t xml:space="preserve"> nell’anno precedente la presentazione della domanda e previsioni per l’anno a regime. </w:t>
      </w:r>
    </w:p>
    <w:p w14:paraId="1C1FAC87" w14:textId="77777777" w:rsidR="00681B5A" w:rsidRPr="0002535B" w:rsidRDefault="00681B5A" w:rsidP="003056B6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2"/>
      </w:tblGrid>
      <w:tr w:rsidR="003056B6" w:rsidRPr="0002535B" w14:paraId="24118451" w14:textId="77777777" w:rsidTr="001548E5">
        <w:tc>
          <w:tcPr>
            <w:tcW w:w="10112" w:type="dxa"/>
            <w:shd w:val="clear" w:color="auto" w:fill="BFBFBF"/>
          </w:tcPr>
          <w:p w14:paraId="062A692D" w14:textId="77777777" w:rsidR="003056B6" w:rsidRPr="0002535B" w:rsidRDefault="00C8288D" w:rsidP="00C8288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3056B6" w:rsidRPr="0002535B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>FONTI FINANZIARIE</w:t>
            </w:r>
          </w:p>
        </w:tc>
      </w:tr>
    </w:tbl>
    <w:p w14:paraId="4F0DEE44" w14:textId="77777777" w:rsidR="003056B6" w:rsidRPr="0002535B" w:rsidRDefault="003056B6" w:rsidP="003056B6">
      <w:pPr>
        <w:autoSpaceDE w:val="0"/>
        <w:autoSpaceDN w:val="0"/>
        <w:adjustRightInd w:val="0"/>
      </w:pPr>
      <w:r w:rsidRPr="0002535B">
        <w:t>Illustrazione delle fonti finanziarie, già acquisite o da richiedere, e capacità di accesso alle stesse.</w:t>
      </w:r>
    </w:p>
    <w:p w14:paraId="647A948C" w14:textId="77777777" w:rsidR="003056B6" w:rsidRPr="0002535B" w:rsidRDefault="003056B6" w:rsidP="003056B6">
      <w:pPr>
        <w:autoSpaceDE w:val="0"/>
        <w:autoSpaceDN w:val="0"/>
        <w:adjustRightInd w:val="0"/>
      </w:pPr>
    </w:p>
    <w:p w14:paraId="4DA1A3A3" w14:textId="77777777" w:rsidR="000C512D" w:rsidRPr="00CF480E" w:rsidRDefault="00C8288D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6.1</w:t>
      </w:r>
      <w:r w:rsidR="000C512D" w:rsidRPr="00CF480E">
        <w:rPr>
          <w:b/>
          <w:bCs/>
        </w:rPr>
        <w:t xml:space="preserve"> Piano dei flussi finanziari previsionali e delle fonti di finanziamento</w:t>
      </w:r>
    </w:p>
    <w:tbl>
      <w:tblPr>
        <w:tblW w:w="5000" w:type="pct"/>
        <w:jc w:val="center"/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"/>
        <w:gridCol w:w="828"/>
        <w:gridCol w:w="1665"/>
        <w:gridCol w:w="828"/>
        <w:gridCol w:w="827"/>
        <w:gridCol w:w="827"/>
        <w:gridCol w:w="827"/>
        <w:gridCol w:w="827"/>
        <w:gridCol w:w="827"/>
        <w:gridCol w:w="827"/>
        <w:gridCol w:w="831"/>
      </w:tblGrid>
      <w:tr w:rsidR="00AD1666" w:rsidRPr="000C512D" w14:paraId="1813B5EA" w14:textId="77777777" w:rsidTr="00AD1666">
        <w:trPr>
          <w:trHeight w:val="274"/>
          <w:jc w:val="center"/>
        </w:trPr>
        <w:tc>
          <w:tcPr>
            <w:tcW w:w="1669" w:type="pct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0F89D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Fabbisogni</w:t>
            </w:r>
          </w:p>
          <w:p w14:paraId="6826FC74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i/>
                <w:iCs/>
                <w:sz w:val="20"/>
                <w:szCs w:val="20"/>
              </w:rPr>
              <w:t>(Importi in migliaia di Euro)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FCCB3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Tab. 1A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CD1B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Tab. 2A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5EF0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Tab. 3A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80F84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Tab. 4A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C18FE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Tab. 5A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BBC35A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 xml:space="preserve">Tab. 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B83606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B42336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 xml:space="preserve">Tab.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B83606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41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5B9E85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Totale</w:t>
            </w:r>
          </w:p>
        </w:tc>
      </w:tr>
      <w:tr w:rsidR="00AD1666" w:rsidRPr="000C512D" w14:paraId="34D11218" w14:textId="77777777" w:rsidTr="00AD1666">
        <w:trPr>
          <w:trHeight w:val="238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369717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>Investimenti e spese ammissibili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44F395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E571B8A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2EC856A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56B1E0A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10403D2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21335A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05FE2183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0158556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D1666" w:rsidRPr="000C512D" w14:paraId="103E6F79" w14:textId="77777777" w:rsidTr="00AD1666">
        <w:trPr>
          <w:trHeight w:val="173"/>
          <w:jc w:val="center"/>
        </w:trPr>
        <w:tc>
          <w:tcPr>
            <w:tcW w:w="166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AFF15B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>Investimenti e spese non ammissibili</w:t>
            </w: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FCB1A7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4DC2D1A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45F18A4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5E5359E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EACDA0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834C943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6C19C1D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332E3F4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D1666" w:rsidRPr="000C512D" w14:paraId="18665E48" w14:textId="77777777" w:rsidTr="00AD1666">
        <w:trPr>
          <w:trHeight w:val="173"/>
          <w:jc w:val="center"/>
        </w:trPr>
        <w:tc>
          <w:tcPr>
            <w:tcW w:w="1669" w:type="pct"/>
            <w:gridSpan w:val="3"/>
            <w:tcBorders>
              <w:top w:val="single" w:sz="4" w:space="0" w:color="auto"/>
              <w:left w:val="doub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471EEB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>IVA sugli investimenti</w:t>
            </w: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179EC6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2D6FB6EA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1C8F40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546227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6EA4B6A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FFFD77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54F9F66D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146F99A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D1666" w:rsidRPr="000C512D" w14:paraId="5B361B40" w14:textId="77777777" w:rsidTr="00AD1666">
        <w:trPr>
          <w:trHeight w:val="211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BB5FE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 xml:space="preserve">Altri fabbisogni </w:t>
            </w:r>
            <w:r w:rsidRPr="00B83606">
              <w:rPr>
                <w:i/>
                <w:iCs/>
                <w:sz w:val="20"/>
                <w:szCs w:val="20"/>
              </w:rPr>
              <w:t>(specificare)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18FD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7F84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CBF7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9315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7720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F88E9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515415D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1D749C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D1666" w:rsidRPr="000C512D" w14:paraId="7A2211EE" w14:textId="77777777" w:rsidTr="00AD1666">
        <w:trPr>
          <w:trHeight w:val="274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5C05CC9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TOTALE FABBISOGNI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FB4727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899460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B2171B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1418C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708477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3AA75A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6D703DD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06014789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D1666" w:rsidRPr="000C512D" w14:paraId="3C8ED2A0" w14:textId="77777777" w:rsidTr="00AD1666">
        <w:trPr>
          <w:trHeight w:val="274"/>
          <w:jc w:val="center"/>
        </w:trPr>
        <w:tc>
          <w:tcPr>
            <w:tcW w:w="416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0816DC63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</w:tcPr>
          <w:p w14:paraId="70117E6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7" w:type="pct"/>
            <w:gridSpan w:val="9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A2C3234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Coperture</w:t>
            </w:r>
          </w:p>
        </w:tc>
      </w:tr>
      <w:tr w:rsidR="00AD1666" w:rsidRPr="000C512D" w14:paraId="4AF0149F" w14:textId="77777777" w:rsidTr="00AD1666">
        <w:trPr>
          <w:trHeight w:val="173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3326E1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>Mezzi propri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B676F04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6A1AA7C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BA4118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0424344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91B308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7321F7B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792A4BE4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66AE61F0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D1666" w:rsidRPr="000C512D" w14:paraId="1047F640" w14:textId="77777777" w:rsidTr="00AD1666">
        <w:trPr>
          <w:trHeight w:val="173"/>
          <w:jc w:val="center"/>
        </w:trPr>
        <w:tc>
          <w:tcPr>
            <w:tcW w:w="166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753E8D5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  <w:proofErr w:type="spellStart"/>
            <w:r w:rsidRPr="00B83606">
              <w:rPr>
                <w:sz w:val="20"/>
                <w:szCs w:val="20"/>
                <w:lang w:val="en-GB"/>
              </w:rPr>
              <w:t>Finanziamento</w:t>
            </w:r>
            <w:proofErr w:type="spellEnd"/>
            <w:r w:rsidRPr="00B83606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83606">
              <w:rPr>
                <w:sz w:val="20"/>
                <w:szCs w:val="20"/>
                <w:lang w:val="en-GB"/>
              </w:rPr>
              <w:t>bancario</w:t>
            </w:r>
            <w:proofErr w:type="spellEnd"/>
            <w:r w:rsidRPr="00B83606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691821B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5DD38BA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7A17BC2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29157F2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8BB74BA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A79C59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7C9DBFF0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4AD96016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val="en-GB"/>
              </w:rPr>
            </w:pPr>
          </w:p>
        </w:tc>
      </w:tr>
      <w:tr w:rsidR="00AD1666" w:rsidRPr="000C512D" w14:paraId="47796CDE" w14:textId="77777777" w:rsidTr="00AD1666">
        <w:trPr>
          <w:trHeight w:val="173"/>
          <w:jc w:val="center"/>
        </w:trPr>
        <w:tc>
          <w:tcPr>
            <w:tcW w:w="1669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BEA8F4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>Contributo in conto capitale</w:t>
            </w: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346458D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8B1969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1FEAC7D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D016AA9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0A6589E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shd w:val="clear" w:color="auto" w:fill="FFFFFF"/>
          </w:tcPr>
          <w:p w14:paraId="7468E2DF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76D4716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double" w:sz="4" w:space="0" w:color="auto"/>
            </w:tcBorders>
            <w:shd w:val="clear" w:color="auto" w:fill="FFFFFF"/>
          </w:tcPr>
          <w:p w14:paraId="4F1082D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AD1666" w:rsidRPr="000C512D" w14:paraId="6B7A1EFA" w14:textId="77777777" w:rsidTr="00AD1666">
        <w:trPr>
          <w:trHeight w:val="211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261E8" w14:textId="77777777" w:rsidR="00AD1666" w:rsidRPr="00B83606" w:rsidRDefault="00AD1666" w:rsidP="00AD1666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B83606">
              <w:rPr>
                <w:sz w:val="20"/>
                <w:szCs w:val="20"/>
              </w:rPr>
              <w:t xml:space="preserve">Altre fonti di copertura </w:t>
            </w:r>
            <w:r w:rsidRPr="00B83606">
              <w:rPr>
                <w:i/>
                <w:iCs/>
                <w:sz w:val="20"/>
                <w:szCs w:val="20"/>
              </w:rPr>
              <w:t>(specificare)</w:t>
            </w: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2D24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9D53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4AC1D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BC34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F6678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ABDD2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0D30EBE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14:paraId="28D76CEA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AD1666" w:rsidRPr="000C512D" w14:paraId="18C298FF" w14:textId="77777777" w:rsidTr="00AD1666">
        <w:trPr>
          <w:trHeight w:val="274"/>
          <w:jc w:val="center"/>
        </w:trPr>
        <w:tc>
          <w:tcPr>
            <w:tcW w:w="1669" w:type="pct"/>
            <w:gridSpan w:val="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47035215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B83606">
              <w:rPr>
                <w:b/>
                <w:bCs/>
                <w:sz w:val="20"/>
                <w:szCs w:val="20"/>
              </w:rPr>
              <w:t>TOTALE COPERTURE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570D3CE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347A806B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5A9D690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63D226EC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02C2A9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096AAA31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C0FCA47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4CFF3A3" w14:textId="77777777" w:rsidR="00AD1666" w:rsidRPr="00B83606" w:rsidRDefault="00AD1666" w:rsidP="00AD1666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7C742DDF" w14:textId="77777777" w:rsidR="00983F5F" w:rsidRDefault="00983F5F">
      <w:pPr>
        <w:autoSpaceDE w:val="0"/>
        <w:autoSpaceDN w:val="0"/>
        <w:adjustRightInd w:val="0"/>
      </w:pPr>
    </w:p>
    <w:p w14:paraId="1010CFE8" w14:textId="77777777" w:rsidR="00983F5F" w:rsidRPr="00CF480E" w:rsidRDefault="00983F5F">
      <w:pPr>
        <w:autoSpaceDE w:val="0"/>
        <w:autoSpaceDN w:val="0"/>
        <w:adjustRightInd w:val="0"/>
      </w:pPr>
      <w:r w:rsidRPr="00CF480E">
        <w:t>Il sottoscritto ………………………………………</w:t>
      </w:r>
      <w:proofErr w:type="gramStart"/>
      <w:r w:rsidRPr="00CF480E">
        <w:t>…….</w:t>
      </w:r>
      <w:proofErr w:type="gramEnd"/>
      <w:r w:rsidRPr="00CF480E">
        <w:t>…in qualità di ………..……..………………</w:t>
      </w:r>
    </w:p>
    <w:p w14:paraId="7004AF8D" w14:textId="77777777" w:rsidR="00983F5F" w:rsidRPr="00CF480E" w:rsidRDefault="00BE3C68">
      <w:pPr>
        <w:autoSpaceDE w:val="0"/>
        <w:autoSpaceDN w:val="0"/>
        <w:adjustRightInd w:val="0"/>
      </w:pPr>
      <w:r>
        <w:t>del S</w:t>
      </w:r>
      <w:r w:rsidR="00983F5F" w:rsidRPr="00CF480E">
        <w:t>oggetto beneficiario ……………………………………. forma giuridica …………………………</w:t>
      </w:r>
    </w:p>
    <w:p w14:paraId="7ECF9DDE" w14:textId="77777777" w:rsidR="00983F5F" w:rsidRPr="00CF480E" w:rsidRDefault="00983F5F">
      <w:pPr>
        <w:autoSpaceDE w:val="0"/>
        <w:autoSpaceDN w:val="0"/>
        <w:adjustRightInd w:val="0"/>
      </w:pPr>
      <w:r w:rsidRPr="00CF480E">
        <w:t>con sede legale in ………………………………………………………. prov. …</w:t>
      </w:r>
      <w:proofErr w:type="gramStart"/>
      <w:r w:rsidRPr="00CF480E">
        <w:t>…….</w:t>
      </w:r>
      <w:proofErr w:type="gramEnd"/>
      <w:r w:rsidRPr="00CF480E">
        <w:t>., CAP…………</w:t>
      </w:r>
    </w:p>
    <w:p w14:paraId="7DE85258" w14:textId="77777777" w:rsidR="0015683D" w:rsidRPr="00CF480E" w:rsidRDefault="00983F5F" w:rsidP="0015683D">
      <w:pPr>
        <w:autoSpaceDE w:val="0"/>
        <w:autoSpaceDN w:val="0"/>
        <w:adjustRightInd w:val="0"/>
        <w:jc w:val="both"/>
      </w:pPr>
      <w:r w:rsidRPr="00CF480E">
        <w:t>consapevole della responsabilità penale cui può andare incontro in caso di dichiarazioni mendaci, ai sensi degli artt. 46</w:t>
      </w:r>
      <w:r w:rsidR="00C02850" w:rsidRPr="00CF480E">
        <w:t xml:space="preserve"> </w:t>
      </w:r>
      <w:r w:rsidRPr="00CF480E">
        <w:t>e 47 del D.P.R. 28 dicembre 2000 n. 445</w:t>
      </w:r>
      <w:r w:rsidR="0015683D" w:rsidRPr="00CF480E">
        <w:t>:</w:t>
      </w:r>
    </w:p>
    <w:p w14:paraId="54ABEE2E" w14:textId="77777777" w:rsidR="0015683D" w:rsidRPr="00CF480E" w:rsidRDefault="0015683D" w:rsidP="001548E5">
      <w:pPr>
        <w:numPr>
          <w:ilvl w:val="0"/>
          <w:numId w:val="1"/>
        </w:numPr>
        <w:ind w:left="567" w:hanging="567"/>
      </w:pPr>
      <w:r w:rsidRPr="00CF480E">
        <w:t>dichiara che tutte le notizie fornite nel presente documento corrispondono al vero;</w:t>
      </w:r>
    </w:p>
    <w:p w14:paraId="62DD506C" w14:textId="77777777" w:rsidR="0015683D" w:rsidRPr="00AF46CF" w:rsidRDefault="0015683D" w:rsidP="001548E5">
      <w:pPr>
        <w:numPr>
          <w:ilvl w:val="0"/>
          <w:numId w:val="1"/>
        </w:numPr>
        <w:ind w:left="567" w:hanging="567"/>
        <w:jc w:val="both"/>
      </w:pPr>
      <w:r w:rsidRPr="00CF480E">
        <w:t xml:space="preserve">autorizza il </w:t>
      </w:r>
      <w:r w:rsidRPr="00AF46CF">
        <w:t xml:space="preserve">Ministero delle politiche agricole alimentari e forestali ad effettuare le indagini tecniche ed amministrative </w:t>
      </w:r>
      <w:proofErr w:type="gramStart"/>
      <w:r w:rsidRPr="00AF46CF">
        <w:t>ritenute  necessarie</w:t>
      </w:r>
      <w:proofErr w:type="gramEnd"/>
      <w:r w:rsidRPr="00AF46CF">
        <w:t xml:space="preserve"> all’istruttoria del presente </w:t>
      </w:r>
      <w:r w:rsidR="00BE3C68" w:rsidRPr="00AF46CF">
        <w:rPr>
          <w:i/>
        </w:rPr>
        <w:t>Progetto</w:t>
      </w:r>
      <w:r w:rsidRPr="00AF46CF">
        <w:t>;</w:t>
      </w:r>
    </w:p>
    <w:p w14:paraId="5F6326C9" w14:textId="77777777" w:rsidR="0015683D" w:rsidRPr="00AF46CF" w:rsidRDefault="0015683D" w:rsidP="001548E5">
      <w:pPr>
        <w:numPr>
          <w:ilvl w:val="0"/>
          <w:numId w:val="1"/>
        </w:numPr>
        <w:ind w:left="567" w:hanging="567"/>
        <w:jc w:val="both"/>
      </w:pPr>
      <w:r w:rsidRPr="00AF46CF">
        <w:t xml:space="preserve">si impegna ad esibire l’ulteriore documentazione che il Ministero delle politiche agricole alimentari e forestali dovesse richiedere per la valutazione del </w:t>
      </w:r>
      <w:r w:rsidR="00BE3C68" w:rsidRPr="00AF46CF">
        <w:rPr>
          <w:i/>
        </w:rPr>
        <w:t>Progetto</w:t>
      </w:r>
      <w:r w:rsidRPr="00AF46CF">
        <w:t xml:space="preserve"> proposto ed a comunicare tempestivamente eventuali variazioni e/o modifiche dei dati e/o delle informazioni contenute nel presente documento;</w:t>
      </w:r>
    </w:p>
    <w:p w14:paraId="79D3C7E8" w14:textId="77777777" w:rsidR="0015683D" w:rsidRPr="00AF46CF" w:rsidRDefault="0015683D" w:rsidP="001548E5">
      <w:pPr>
        <w:numPr>
          <w:ilvl w:val="0"/>
          <w:numId w:val="1"/>
        </w:numPr>
        <w:ind w:left="567" w:hanging="567"/>
        <w:jc w:val="both"/>
      </w:pPr>
      <w:r w:rsidRPr="00AF46CF">
        <w:t>si impegna a comunicare tempestivamente al Ministero delle politiche agricole alimentari e forestali tutte le variazioni relative ai dati forniti al momento della presentazione della domanda e della documentazione allegata che dovessero intervenire successivamente alla presentazione della domanda stessa;</w:t>
      </w:r>
    </w:p>
    <w:p w14:paraId="4CA8F5C8" w14:textId="77777777" w:rsidR="00FD34AE" w:rsidRPr="00CF480E" w:rsidRDefault="00FD34AE" w:rsidP="001548E5">
      <w:pPr>
        <w:numPr>
          <w:ilvl w:val="0"/>
          <w:numId w:val="1"/>
        </w:numPr>
        <w:ind w:left="567" w:hanging="567"/>
        <w:jc w:val="both"/>
      </w:pPr>
      <w:r w:rsidRPr="00AF46CF">
        <w:t xml:space="preserve">si impegna a dichiarare, successivamente alla stipula del relativo </w:t>
      </w:r>
      <w:r w:rsidR="00A2387E" w:rsidRPr="00AF46CF">
        <w:rPr>
          <w:i/>
        </w:rPr>
        <w:t>C</w:t>
      </w:r>
      <w:r w:rsidRPr="00AF46CF">
        <w:rPr>
          <w:i/>
        </w:rPr>
        <w:t xml:space="preserve">ontratto </w:t>
      </w:r>
      <w:r w:rsidR="006F2868">
        <w:rPr>
          <w:i/>
        </w:rPr>
        <w:t>d</w:t>
      </w:r>
      <w:r w:rsidRPr="00AF46CF">
        <w:rPr>
          <w:i/>
        </w:rPr>
        <w:t>i distretto</w:t>
      </w:r>
      <w:r w:rsidRPr="00AF46CF">
        <w:t xml:space="preserve"> e prima dell’erogazione </w:t>
      </w:r>
      <w:r w:rsidR="006F2868">
        <w:t>del contributo in conto capitale</w:t>
      </w:r>
      <w:r w:rsidRPr="00AF46CF">
        <w:t xml:space="preserve">, di non aver ottenuto dopo la presentazione della domanda o, in caso contrario, di avere restituito e, comunque, di rinunciare ad ottenere per gli investimenti e le spese di cui alla domanda stessa, altre agevolazioni non cumulabili con i contratti di distretto di qualsiasi natura, in base ad altre leggi nazionali, regionali o comunitarie </w:t>
      </w:r>
      <w:r w:rsidR="00A2387E" w:rsidRPr="00AF46CF">
        <w:t xml:space="preserve">dell’UE </w:t>
      </w:r>
      <w:r w:rsidRPr="00AF46CF">
        <w:t>o comunque concesse da enti o istituzioni</w:t>
      </w:r>
      <w:r w:rsidRPr="00CF480E">
        <w:t xml:space="preserve"> pubbliche;</w:t>
      </w:r>
    </w:p>
    <w:p w14:paraId="08E9E615" w14:textId="77777777" w:rsidR="00FD34AE" w:rsidRPr="00CF480E" w:rsidRDefault="00FD34AE" w:rsidP="001548E5">
      <w:pPr>
        <w:numPr>
          <w:ilvl w:val="0"/>
          <w:numId w:val="1"/>
        </w:numPr>
        <w:ind w:left="567" w:hanging="567"/>
        <w:jc w:val="both"/>
      </w:pPr>
      <w:r w:rsidRPr="00CF480E">
        <w:t>si impegna ad operare nel pieno rispetto delle vigenti norme edilizie ed urbanistiche, sul lavoro, sulla prevenzione degli infortuni e sulla salvaguardia dell’ambiente;</w:t>
      </w:r>
    </w:p>
    <w:p w14:paraId="102C60BD" w14:textId="77777777" w:rsidR="0015683D" w:rsidRPr="00AF46CF" w:rsidRDefault="0015683D" w:rsidP="001548E5">
      <w:pPr>
        <w:numPr>
          <w:ilvl w:val="0"/>
          <w:numId w:val="1"/>
        </w:numPr>
        <w:ind w:left="567" w:hanging="567"/>
        <w:jc w:val="both"/>
      </w:pPr>
      <w:r w:rsidRPr="00AF46CF">
        <w:t xml:space="preserve">prende atto che i dati e le notizie contenute nel presente documento potranno essere comunicati dal Ministero delle politiche agricole alimentari e forestali a soggetti che intervengono nell’istruttoria, nonché a soggetti nei confronti dei quali la comunicazione dei dati risponde a specifici obblighi di legge. </w:t>
      </w:r>
    </w:p>
    <w:p w14:paraId="1187F37A" w14:textId="77777777" w:rsidR="00983F5F" w:rsidRPr="00CF480E" w:rsidRDefault="00983F5F">
      <w:pPr>
        <w:autoSpaceDE w:val="0"/>
        <w:autoSpaceDN w:val="0"/>
        <w:adjustRightInd w:val="0"/>
        <w:jc w:val="both"/>
      </w:pPr>
    </w:p>
    <w:p w14:paraId="2794475E" w14:textId="77777777" w:rsidR="001E5AF0" w:rsidRPr="00CF480E" w:rsidRDefault="001E5AF0" w:rsidP="001E5AF0">
      <w:pPr>
        <w:autoSpaceDE w:val="0"/>
        <w:autoSpaceDN w:val="0"/>
        <w:adjustRightInd w:val="0"/>
        <w:jc w:val="center"/>
        <w:rPr>
          <w:b/>
          <w:bCs/>
        </w:rPr>
      </w:pPr>
      <w:r w:rsidRPr="00CF480E">
        <w:rPr>
          <w:b/>
          <w:bCs/>
        </w:rPr>
        <w:t>ALLEGA</w:t>
      </w:r>
    </w:p>
    <w:p w14:paraId="7E82B5E4" w14:textId="77777777" w:rsidR="00983F5F" w:rsidRPr="00CF480E" w:rsidRDefault="00983F5F"/>
    <w:p w14:paraId="7788D660" w14:textId="7C68B97E" w:rsidR="001E5AF0" w:rsidRPr="00CF480E" w:rsidRDefault="005D31C2" w:rsidP="00073D76">
      <w:pPr>
        <w:rPr>
          <w:i/>
        </w:rPr>
      </w:pPr>
      <w:r w:rsidRPr="005D31C2">
        <w:rPr>
          <w:i/>
        </w:rPr>
        <w:t xml:space="preserve">Dichiarazione del Soggetto beneficiario relativa alla disponibilità degli immobili (suolo e fabbricati) ove sarà realizzato il </w:t>
      </w:r>
      <w:r w:rsidRPr="00CC0B93">
        <w:rPr>
          <w:i/>
        </w:rPr>
        <w:t>Progetto</w:t>
      </w:r>
      <w:r w:rsidRPr="00CC0B93" w:rsidDel="005D31C2">
        <w:rPr>
          <w:i/>
        </w:rPr>
        <w:t xml:space="preserve"> </w:t>
      </w:r>
    </w:p>
    <w:p w14:paraId="5795061A" w14:textId="77777777" w:rsidR="00673070" w:rsidRPr="00CF480E" w:rsidRDefault="00AF32C8" w:rsidP="00073D76">
      <w:pPr>
        <w:rPr>
          <w:i/>
        </w:rPr>
      </w:pPr>
      <w:r>
        <w:rPr>
          <w:i/>
        </w:rPr>
        <w:t>Attestazione (</w:t>
      </w:r>
      <w:r w:rsidR="00673070" w:rsidRPr="00CF480E">
        <w:rPr>
          <w:i/>
        </w:rPr>
        <w:t xml:space="preserve">Perizia </w:t>
      </w:r>
      <w:r w:rsidR="00073D76" w:rsidRPr="00CF480E">
        <w:rPr>
          <w:i/>
        </w:rPr>
        <w:t xml:space="preserve">art. </w:t>
      </w:r>
      <w:r w:rsidR="00D81562" w:rsidRPr="00CF480E">
        <w:rPr>
          <w:i/>
        </w:rPr>
        <w:t>7.5</w:t>
      </w:r>
      <w:r w:rsidR="00073D76" w:rsidRPr="00CF480E">
        <w:rPr>
          <w:i/>
        </w:rPr>
        <w:t xml:space="preserve">, lettera </w:t>
      </w:r>
      <w:r w:rsidR="003462FE" w:rsidRPr="00CF480E">
        <w:rPr>
          <w:i/>
        </w:rPr>
        <w:t>e) dell’avviso</w:t>
      </w:r>
      <w:r w:rsidR="00073D76" w:rsidRPr="00CF480E">
        <w:rPr>
          <w:i/>
        </w:rPr>
        <w:t>)</w:t>
      </w:r>
    </w:p>
    <w:p w14:paraId="0B17FC93" w14:textId="77777777" w:rsidR="00983F5F" w:rsidRPr="00CF480E" w:rsidRDefault="00073D76" w:rsidP="0015683D">
      <w:pPr>
        <w:rPr>
          <w:i/>
        </w:rPr>
      </w:pPr>
      <w:r w:rsidRPr="00CF480E">
        <w:rPr>
          <w:i/>
        </w:rPr>
        <w:t>Atto costitutivo</w:t>
      </w:r>
    </w:p>
    <w:p w14:paraId="324140CF" w14:textId="77777777" w:rsidR="00073D76" w:rsidRPr="00CF480E" w:rsidRDefault="00073D76" w:rsidP="0015683D">
      <w:pPr>
        <w:rPr>
          <w:i/>
        </w:rPr>
      </w:pPr>
      <w:r w:rsidRPr="00CF480E">
        <w:rPr>
          <w:i/>
        </w:rPr>
        <w:t>Statuto</w:t>
      </w:r>
    </w:p>
    <w:p w14:paraId="0C6021E4" w14:textId="58A10B10" w:rsidR="00073D76" w:rsidRPr="00CF480E" w:rsidRDefault="005D31C2" w:rsidP="0015683D">
      <w:pPr>
        <w:rPr>
          <w:i/>
        </w:rPr>
      </w:pPr>
      <w:r w:rsidRPr="00073789">
        <w:rPr>
          <w:i/>
        </w:rPr>
        <w:t xml:space="preserve">Dichiarazione Tecnica in merito alla </w:t>
      </w:r>
      <w:r w:rsidR="00AD1666" w:rsidRPr="00073789">
        <w:rPr>
          <w:i/>
        </w:rPr>
        <w:t>cantierabilità</w:t>
      </w:r>
      <w:r w:rsidRPr="00073789">
        <w:rPr>
          <w:i/>
        </w:rPr>
        <w:t xml:space="preserve"> del progetto proposto</w:t>
      </w:r>
      <w:r w:rsidR="00AD1666" w:rsidRPr="00073789">
        <w:rPr>
          <w:i/>
        </w:rPr>
        <w:t xml:space="preserve"> </w:t>
      </w:r>
    </w:p>
    <w:p w14:paraId="5F00CF64" w14:textId="77777777" w:rsidR="00073D76" w:rsidRPr="00CF480E" w:rsidRDefault="00073D76" w:rsidP="0015683D">
      <w:pPr>
        <w:rPr>
          <w:i/>
        </w:rPr>
      </w:pPr>
      <w:r w:rsidRPr="00CF480E">
        <w:rPr>
          <w:i/>
        </w:rPr>
        <w:t xml:space="preserve">Copia delibera </w:t>
      </w:r>
      <w:r w:rsidR="0002535B" w:rsidRPr="00CF480E">
        <w:rPr>
          <w:i/>
        </w:rPr>
        <w:t>CDA</w:t>
      </w:r>
      <w:r w:rsidRPr="00CF480E">
        <w:rPr>
          <w:i/>
        </w:rPr>
        <w:t xml:space="preserve"> a presentare la domanda</w:t>
      </w:r>
    </w:p>
    <w:p w14:paraId="3D210592" w14:textId="77777777" w:rsidR="00073D76" w:rsidRPr="00CF480E" w:rsidRDefault="004967E3" w:rsidP="0015683D">
      <w:pPr>
        <w:rPr>
          <w:i/>
        </w:rPr>
      </w:pPr>
      <w:r>
        <w:rPr>
          <w:i/>
        </w:rPr>
        <w:t>Atto di riconoscimento</w:t>
      </w:r>
      <w:r w:rsidR="00282F73">
        <w:rPr>
          <w:i/>
        </w:rPr>
        <w:t xml:space="preserve"> del distretto</w:t>
      </w:r>
    </w:p>
    <w:p w14:paraId="36DF8E80" w14:textId="77777777" w:rsidR="00A96B7C" w:rsidRPr="00CF480E" w:rsidRDefault="00A96B7C" w:rsidP="00A96B7C">
      <w:pPr>
        <w:autoSpaceDE w:val="0"/>
        <w:autoSpaceDN w:val="0"/>
        <w:adjustRightInd w:val="0"/>
        <w:jc w:val="both"/>
      </w:pPr>
    </w:p>
    <w:p w14:paraId="396AA3E2" w14:textId="77777777" w:rsidR="00A96B7C" w:rsidRPr="00CF480E" w:rsidRDefault="00A96B7C" w:rsidP="00A96B7C">
      <w:pPr>
        <w:autoSpaceDE w:val="0"/>
        <w:autoSpaceDN w:val="0"/>
        <w:adjustRightInd w:val="0"/>
        <w:jc w:val="both"/>
      </w:pPr>
    </w:p>
    <w:p w14:paraId="4B1DF7B5" w14:textId="77777777" w:rsidR="00A96B7C" w:rsidRPr="00CF480E" w:rsidRDefault="00A96B7C" w:rsidP="00A96B7C">
      <w:pPr>
        <w:autoSpaceDE w:val="0"/>
        <w:autoSpaceDN w:val="0"/>
        <w:adjustRightInd w:val="0"/>
        <w:jc w:val="both"/>
      </w:pPr>
    </w:p>
    <w:p w14:paraId="57B4B617" w14:textId="77777777" w:rsidR="00A96B7C" w:rsidRPr="00CF480E" w:rsidRDefault="00A96B7C" w:rsidP="00A96B7C">
      <w:pPr>
        <w:autoSpaceDE w:val="0"/>
        <w:autoSpaceDN w:val="0"/>
        <w:adjustRightInd w:val="0"/>
        <w:jc w:val="both"/>
      </w:pPr>
    </w:p>
    <w:p w14:paraId="4ABA7A4E" w14:textId="77777777" w:rsidR="00A96B7C" w:rsidRPr="00CF480E" w:rsidRDefault="00A96B7C" w:rsidP="00A96B7C">
      <w:pPr>
        <w:autoSpaceDE w:val="0"/>
        <w:autoSpaceDN w:val="0"/>
        <w:adjustRightInd w:val="0"/>
        <w:jc w:val="both"/>
      </w:pPr>
      <w:r w:rsidRPr="00CF480E">
        <w:t>firma………………………………</w:t>
      </w:r>
      <w:proofErr w:type="gramStart"/>
      <w:r w:rsidRPr="00CF480E">
        <w:t>…….</w:t>
      </w:r>
      <w:proofErr w:type="gramEnd"/>
      <w:r w:rsidRPr="00CF480E">
        <w:t>.</w:t>
      </w:r>
    </w:p>
    <w:p w14:paraId="6EF2D607" w14:textId="77777777" w:rsidR="00FB28B6" w:rsidRDefault="00FB28B6" w:rsidP="0015683D">
      <w:pPr>
        <w:rPr>
          <w:i/>
        </w:rPr>
      </w:pPr>
    </w:p>
    <w:sectPr w:rsidR="00FB28B6" w:rsidSect="00D33A42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426" w:right="1134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76330" w14:textId="77777777" w:rsidR="00592DA1" w:rsidRDefault="00592DA1">
      <w:r>
        <w:separator/>
      </w:r>
    </w:p>
  </w:endnote>
  <w:endnote w:type="continuationSeparator" w:id="0">
    <w:p w14:paraId="7A820F47" w14:textId="77777777" w:rsidR="00592DA1" w:rsidRDefault="00592DA1">
      <w:r>
        <w:continuationSeparator/>
      </w:r>
    </w:p>
  </w:endnote>
  <w:endnote w:type="continuationNotice" w:id="1">
    <w:p w14:paraId="57CDAD2E" w14:textId="77777777" w:rsidR="00592DA1" w:rsidRDefault="00592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F5559" w14:textId="77777777" w:rsidR="00C8288D" w:rsidRDefault="00C8288D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79DF">
      <w:rPr>
        <w:noProof/>
      </w:rPr>
      <w:t>7</w:t>
    </w:r>
    <w:r>
      <w:fldChar w:fldCharType="end"/>
    </w:r>
  </w:p>
  <w:p w14:paraId="449A1C8F" w14:textId="77777777" w:rsidR="00C8288D" w:rsidRDefault="00C828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08D06" w14:textId="77777777" w:rsidR="00A92992" w:rsidRDefault="00A9299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it-IT"/>
      </w:rPr>
      <w:t>2</w:t>
    </w:r>
    <w:r>
      <w:fldChar w:fldCharType="end"/>
    </w:r>
  </w:p>
  <w:p w14:paraId="392ED654" w14:textId="77777777" w:rsidR="00A92992" w:rsidRDefault="00A9299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45F70A" w14:textId="77777777" w:rsidR="00592DA1" w:rsidRDefault="00592DA1">
      <w:r>
        <w:separator/>
      </w:r>
    </w:p>
  </w:footnote>
  <w:footnote w:type="continuationSeparator" w:id="0">
    <w:p w14:paraId="767EFB81" w14:textId="77777777" w:rsidR="00592DA1" w:rsidRDefault="00592DA1">
      <w:r>
        <w:continuationSeparator/>
      </w:r>
    </w:p>
  </w:footnote>
  <w:footnote w:type="continuationNotice" w:id="1">
    <w:p w14:paraId="51A4C3F4" w14:textId="77777777" w:rsidR="00592DA1" w:rsidRDefault="00592DA1"/>
  </w:footnote>
  <w:footnote w:id="2">
    <w:p w14:paraId="2ABDF2D2" w14:textId="77777777" w:rsidR="00C8288D" w:rsidRPr="007269EB" w:rsidRDefault="00C8288D" w:rsidP="007269EB">
      <w:pPr>
        <w:tabs>
          <w:tab w:val="left" w:pos="851"/>
        </w:tabs>
        <w:autoSpaceDE w:val="0"/>
        <w:autoSpaceDN w:val="0"/>
        <w:adjustRightInd w:val="0"/>
        <w:spacing w:after="87"/>
        <w:jc w:val="both"/>
        <w:rPr>
          <w:color w:val="000000"/>
          <w:sz w:val="16"/>
          <w:szCs w:val="16"/>
        </w:rPr>
      </w:pPr>
      <w:r w:rsidRPr="004941BC">
        <w:rPr>
          <w:rFonts w:ascii="EUAlbertina" w:hAnsi="EUAlbertina" w:cs="EUAlbertina"/>
          <w:color w:val="000000"/>
          <w:vertAlign w:val="superscript"/>
        </w:rPr>
        <w:footnoteRef/>
      </w:r>
      <w:r w:rsidRPr="004941BC">
        <w:rPr>
          <w:rFonts w:ascii="EUAlbertina" w:hAnsi="EUAlbertina" w:cs="EUAlbertina"/>
          <w:color w:val="000000"/>
        </w:rPr>
        <w:t xml:space="preserve"> </w:t>
      </w:r>
      <w:r w:rsidRPr="004941BC">
        <w:rPr>
          <w:color w:val="000000"/>
          <w:sz w:val="16"/>
          <w:szCs w:val="16"/>
        </w:rPr>
        <w:t>Da dichiarare sulla base dei criteri indicati di cui all’allegato I del regolamento (UE) n. 702/2014 o all’allegato I del regolamento (UE) n. 651/2014;</w:t>
      </w:r>
    </w:p>
    <w:p w14:paraId="54191AEF" w14:textId="77777777" w:rsidR="00C8288D" w:rsidRDefault="00C8288D" w:rsidP="00FE2366">
      <w:pPr>
        <w:pStyle w:val="Testonotaapidipagina"/>
      </w:pPr>
    </w:p>
  </w:footnote>
  <w:footnote w:id="3">
    <w:p w14:paraId="622B28F3" w14:textId="77777777" w:rsidR="00C8288D" w:rsidRDefault="00C8288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A761A">
        <w:t>Fare riferimento all’elenco delle spese ammissibili riportato nell’Allegato A al D.M</w:t>
      </w:r>
      <w:r w:rsidR="00AD1666">
        <w:t xml:space="preserve"> </w:t>
      </w:r>
      <w:r w:rsidR="00AD1666" w:rsidRPr="00AD1666">
        <w:t>n. 0461776 del 18/09/2024,</w:t>
      </w:r>
    </w:p>
    <w:p w14:paraId="2CCEE239" w14:textId="77777777" w:rsidR="00C8288D" w:rsidRDefault="00C8288D">
      <w:pPr>
        <w:pStyle w:val="Testonotaapidipagina"/>
      </w:pPr>
    </w:p>
  </w:footnote>
  <w:footnote w:id="4">
    <w:p w14:paraId="17C9666C" w14:textId="77777777" w:rsidR="00C8288D" w:rsidRPr="00E36989" w:rsidRDefault="00C8288D">
      <w:pPr>
        <w:pStyle w:val="Testonotaapidipagina"/>
      </w:pPr>
      <w:r>
        <w:rPr>
          <w:rStyle w:val="Rimandonotaapidipagina"/>
        </w:rPr>
        <w:t>4</w:t>
      </w:r>
      <w:r w:rsidRPr="00E36989">
        <w:t xml:space="preserve"> Fare riferimento alle voci di spesa delle tabelle (da 1A a 5A) di cui all’allegato A del decreto n</w:t>
      </w:r>
      <w:del w:id="0" w:author="EY" w:date="2024-10-09T19:24:00Z">
        <w:r w:rsidRPr="00E36989" w:rsidDel="002606C2">
          <w:delText>.</w:delText>
        </w:r>
      </w:del>
      <w:r w:rsidR="00AD1666" w:rsidRPr="00AD1666">
        <w:t xml:space="preserve"> 0461776 del 18/09/2024, </w:t>
      </w:r>
      <w:r>
        <w:t>e all’Allegato Spese ammissibili</w:t>
      </w:r>
      <w:r w:rsidRPr="00E3698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F1FB" w14:textId="4FEE85A0" w:rsidR="00C8288D" w:rsidRDefault="00C8288D">
    <w:pPr>
      <w:pStyle w:val="Intestazione"/>
    </w:pPr>
    <w:r>
      <w:rPr>
        <w:sz w:val="12"/>
        <w:szCs w:val="12"/>
      </w:rPr>
      <w:tab/>
    </w:r>
    <w:r w:rsidR="00D33A42">
      <w:rPr>
        <w:sz w:val="12"/>
        <w:szCs w:val="1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B8706" w14:textId="77777777" w:rsidR="00955C05" w:rsidRDefault="00955C05" w:rsidP="00955C05">
    <w:pPr>
      <w:pStyle w:val="Intestazione"/>
      <w:tabs>
        <w:tab w:val="left" w:pos="1965"/>
        <w:tab w:val="left" w:pos="2025"/>
      </w:tabs>
      <w:jc w:val="right"/>
      <w:rPr>
        <w:b/>
      </w:rPr>
    </w:pPr>
    <w:r>
      <w:rPr>
        <w:noProof/>
        <w:sz w:val="12"/>
        <w:szCs w:val="12"/>
      </w:rPr>
      <w:drawing>
        <wp:anchor distT="0" distB="0" distL="114300" distR="114300" simplePos="0" relativeHeight="251658240" behindDoc="0" locked="0" layoutInCell="1" allowOverlap="1" wp14:anchorId="2E7D4823" wp14:editId="5531FBD4">
          <wp:simplePos x="0" y="0"/>
          <wp:positionH relativeFrom="column">
            <wp:posOffset>213360</wp:posOffset>
          </wp:positionH>
          <wp:positionV relativeFrom="paragraph">
            <wp:posOffset>0</wp:posOffset>
          </wp:positionV>
          <wp:extent cx="920750" cy="963295"/>
          <wp:effectExtent l="0" t="0" r="0" b="8255"/>
          <wp:wrapSquare wrapText="bothSides"/>
          <wp:docPr id="1880284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8288D">
      <w:rPr>
        <w:sz w:val="12"/>
        <w:szCs w:val="12"/>
      </w:rPr>
      <w:tab/>
    </w:r>
    <w:r w:rsidR="00C8288D">
      <w:rPr>
        <w:rStyle w:val="Numeropagina"/>
        <w:i/>
        <w:iCs/>
        <w:sz w:val="12"/>
        <w:szCs w:val="12"/>
      </w:rPr>
      <w:t xml:space="preserve"> </w:t>
    </w:r>
    <w:bookmarkStart w:id="1" w:name="_Hlk179799501"/>
    <w:r w:rsidR="00D33A42" w:rsidRPr="00D33A42">
      <w:rPr>
        <w:b/>
      </w:rPr>
      <w:t xml:space="preserve"> </w:t>
    </w:r>
    <w:bookmarkEnd w:id="1"/>
    <w:r>
      <w:rPr>
        <w:b/>
      </w:rPr>
      <w:tab/>
    </w:r>
    <w:r>
      <w:rPr>
        <w:b/>
      </w:rPr>
      <w:tab/>
    </w:r>
  </w:p>
  <w:p w14:paraId="135C79E0" w14:textId="77777777" w:rsidR="00955C05" w:rsidRDefault="00955C05" w:rsidP="00955C05">
    <w:pPr>
      <w:pStyle w:val="Intestazione"/>
      <w:tabs>
        <w:tab w:val="left" w:pos="1965"/>
        <w:tab w:val="left" w:pos="2025"/>
      </w:tabs>
      <w:jc w:val="right"/>
      <w:rPr>
        <w:b/>
      </w:rPr>
    </w:pPr>
  </w:p>
  <w:p w14:paraId="1B1AD9D1" w14:textId="77777777" w:rsidR="00955C05" w:rsidRDefault="00955C05" w:rsidP="00955C05">
    <w:pPr>
      <w:pStyle w:val="Intestazione"/>
      <w:tabs>
        <w:tab w:val="left" w:pos="1965"/>
        <w:tab w:val="left" w:pos="2025"/>
      </w:tabs>
      <w:jc w:val="right"/>
      <w:rPr>
        <w:b/>
      </w:rPr>
    </w:pPr>
  </w:p>
  <w:p w14:paraId="269C2D22" w14:textId="5DBC47C9" w:rsidR="00955C05" w:rsidRPr="00BE3F73" w:rsidRDefault="00955C05" w:rsidP="00955C05">
    <w:pPr>
      <w:pStyle w:val="Intestazione"/>
      <w:tabs>
        <w:tab w:val="left" w:pos="1965"/>
        <w:tab w:val="left" w:pos="2025"/>
      </w:tabs>
      <w:jc w:val="right"/>
      <w:rPr>
        <w:rFonts w:ascii="Verdana" w:hAnsi="Verdana"/>
        <w:color w:val="990033"/>
        <w:sz w:val="18"/>
        <w:szCs w:val="18"/>
      </w:rPr>
    </w:pPr>
    <w:r>
      <w:rPr>
        <w:b/>
      </w:rPr>
      <w:t xml:space="preserve"> </w:t>
    </w:r>
    <w:r w:rsidRPr="00BE3F73">
      <w:rPr>
        <w:rFonts w:ascii="Verdana" w:hAnsi="Verdana"/>
        <w:color w:val="990033"/>
        <w:sz w:val="18"/>
        <w:szCs w:val="18"/>
      </w:rPr>
      <w:t>DISTRETTO AGROALIMENTARE DI QUALITA’</w:t>
    </w:r>
  </w:p>
  <w:p w14:paraId="171C63CE" w14:textId="35F42FAE" w:rsidR="00DD342F" w:rsidRPr="00955C05" w:rsidRDefault="00955C05" w:rsidP="00955C05">
    <w:pPr>
      <w:pStyle w:val="Intestazione"/>
      <w:jc w:val="both"/>
      <w:rPr>
        <w:rFonts w:ascii="Verdana" w:hAnsi="Verdana"/>
        <w:color w:val="990033"/>
        <w:sz w:val="16"/>
        <w:szCs w:val="16"/>
      </w:rPr>
    </w:pPr>
    <w:r w:rsidRPr="00BE3F73">
      <w:rPr>
        <w:rFonts w:ascii="Verdana" w:hAnsi="Verdana"/>
        <w:color w:val="990033"/>
        <w:sz w:val="20"/>
        <w:szCs w:val="20"/>
      </w:rPr>
      <w:tab/>
      <w:t xml:space="preserve">                                           </w:t>
    </w:r>
    <w:r w:rsidRPr="00BE3F73">
      <w:rPr>
        <w:rFonts w:ascii="Verdana" w:hAnsi="Verdana"/>
        <w:color w:val="990033"/>
        <w:sz w:val="16"/>
        <w:szCs w:val="16"/>
      </w:rPr>
      <w:t>(identificato con DGR n° 95/2008 ai sensi della L.R. n° 1/2006)</w:t>
    </w:r>
  </w:p>
  <w:p w14:paraId="372D9048" w14:textId="306A0E21" w:rsidR="00DD342F" w:rsidRPr="00D33A42" w:rsidRDefault="00DD342F" w:rsidP="00DD342F">
    <w:pPr>
      <w:jc w:val="right"/>
      <w:rPr>
        <w:sz w:val="12"/>
        <w:szCs w:val="12"/>
      </w:rPr>
    </w:pPr>
  </w:p>
  <w:p w14:paraId="6A04E7B4" w14:textId="77777777" w:rsidR="00C8288D" w:rsidRPr="00D33A42" w:rsidRDefault="00C8288D" w:rsidP="00D33A42">
    <w:pPr>
      <w:jc w:val="right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31CCF"/>
    <w:multiLevelType w:val="hybridMultilevel"/>
    <w:tmpl w:val="B4ACAB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56F32"/>
    <w:multiLevelType w:val="hybridMultilevel"/>
    <w:tmpl w:val="529462AA"/>
    <w:lvl w:ilvl="0" w:tplc="04100017">
      <w:start w:val="1"/>
      <w:numFmt w:val="lowerLetter"/>
      <w:lvlText w:val="%1)"/>
      <w:lvlJc w:val="left"/>
      <w:pPr>
        <w:ind w:left="763" w:hanging="360"/>
      </w:p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 w15:restartNumberingAfterBreak="0">
    <w:nsid w:val="0DFE6C56"/>
    <w:multiLevelType w:val="hybridMultilevel"/>
    <w:tmpl w:val="57F4AC26"/>
    <w:lvl w:ilvl="0" w:tplc="A98A7C6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A38A7"/>
    <w:multiLevelType w:val="hybridMultilevel"/>
    <w:tmpl w:val="716845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8040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6C496A"/>
    <w:multiLevelType w:val="hybridMultilevel"/>
    <w:tmpl w:val="3C74AAD4"/>
    <w:lvl w:ilvl="0" w:tplc="04100017">
      <w:start w:val="1"/>
      <w:numFmt w:val="lowerLetter"/>
      <w:lvlText w:val="%1)"/>
      <w:lvlJc w:val="left"/>
      <w:pPr>
        <w:ind w:left="763" w:hanging="360"/>
      </w:pPr>
    </w:lvl>
    <w:lvl w:ilvl="1" w:tplc="04100019" w:tentative="1">
      <w:start w:val="1"/>
      <w:numFmt w:val="lowerLetter"/>
      <w:lvlText w:val="%2."/>
      <w:lvlJc w:val="left"/>
      <w:pPr>
        <w:ind w:left="1483" w:hanging="360"/>
      </w:pPr>
    </w:lvl>
    <w:lvl w:ilvl="2" w:tplc="0410001B" w:tentative="1">
      <w:start w:val="1"/>
      <w:numFmt w:val="lowerRoman"/>
      <w:lvlText w:val="%3."/>
      <w:lvlJc w:val="right"/>
      <w:pPr>
        <w:ind w:left="2203" w:hanging="180"/>
      </w:pPr>
    </w:lvl>
    <w:lvl w:ilvl="3" w:tplc="0410000F" w:tentative="1">
      <w:start w:val="1"/>
      <w:numFmt w:val="decimal"/>
      <w:lvlText w:val="%4."/>
      <w:lvlJc w:val="left"/>
      <w:pPr>
        <w:ind w:left="2923" w:hanging="360"/>
      </w:pPr>
    </w:lvl>
    <w:lvl w:ilvl="4" w:tplc="04100019" w:tentative="1">
      <w:start w:val="1"/>
      <w:numFmt w:val="lowerLetter"/>
      <w:lvlText w:val="%5."/>
      <w:lvlJc w:val="left"/>
      <w:pPr>
        <w:ind w:left="3643" w:hanging="360"/>
      </w:pPr>
    </w:lvl>
    <w:lvl w:ilvl="5" w:tplc="0410001B" w:tentative="1">
      <w:start w:val="1"/>
      <w:numFmt w:val="lowerRoman"/>
      <w:lvlText w:val="%6."/>
      <w:lvlJc w:val="right"/>
      <w:pPr>
        <w:ind w:left="4363" w:hanging="180"/>
      </w:pPr>
    </w:lvl>
    <w:lvl w:ilvl="6" w:tplc="0410000F" w:tentative="1">
      <w:start w:val="1"/>
      <w:numFmt w:val="decimal"/>
      <w:lvlText w:val="%7."/>
      <w:lvlJc w:val="left"/>
      <w:pPr>
        <w:ind w:left="5083" w:hanging="360"/>
      </w:pPr>
    </w:lvl>
    <w:lvl w:ilvl="7" w:tplc="04100019" w:tentative="1">
      <w:start w:val="1"/>
      <w:numFmt w:val="lowerLetter"/>
      <w:lvlText w:val="%8."/>
      <w:lvlJc w:val="left"/>
      <w:pPr>
        <w:ind w:left="5803" w:hanging="360"/>
      </w:pPr>
    </w:lvl>
    <w:lvl w:ilvl="8" w:tplc="041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6" w15:restartNumberingAfterBreak="0">
    <w:nsid w:val="3B8A677A"/>
    <w:multiLevelType w:val="hybridMultilevel"/>
    <w:tmpl w:val="E2128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86669"/>
    <w:multiLevelType w:val="singleLevel"/>
    <w:tmpl w:val="0410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76F2732"/>
    <w:multiLevelType w:val="hybridMultilevel"/>
    <w:tmpl w:val="DCA2BE88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50E65"/>
    <w:multiLevelType w:val="hybridMultilevel"/>
    <w:tmpl w:val="5EBCAB4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975BC6"/>
    <w:multiLevelType w:val="hybridMultilevel"/>
    <w:tmpl w:val="E2128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46F2B"/>
    <w:multiLevelType w:val="hybridMultilevel"/>
    <w:tmpl w:val="20AEF76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52156"/>
    <w:multiLevelType w:val="hybridMultilevel"/>
    <w:tmpl w:val="F2EE2100"/>
    <w:lvl w:ilvl="0" w:tplc="821CDA9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045E1"/>
    <w:multiLevelType w:val="hybridMultilevel"/>
    <w:tmpl w:val="061226BA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7F485F"/>
    <w:multiLevelType w:val="hybridMultilevel"/>
    <w:tmpl w:val="3FB466E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75B51"/>
    <w:multiLevelType w:val="hybridMultilevel"/>
    <w:tmpl w:val="78E0BD58"/>
    <w:lvl w:ilvl="0" w:tplc="2CB6AF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F04AE"/>
    <w:multiLevelType w:val="hybridMultilevel"/>
    <w:tmpl w:val="7390BE5C"/>
    <w:lvl w:ilvl="0" w:tplc="575241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43466C"/>
    <w:multiLevelType w:val="hybridMultilevel"/>
    <w:tmpl w:val="E2128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F0EC0"/>
    <w:multiLevelType w:val="hybridMultilevel"/>
    <w:tmpl w:val="239699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45956">
    <w:abstractNumId w:val="8"/>
  </w:num>
  <w:num w:numId="2" w16cid:durableId="1392970241">
    <w:abstractNumId w:val="4"/>
  </w:num>
  <w:num w:numId="3" w16cid:durableId="48039556">
    <w:abstractNumId w:val="17"/>
  </w:num>
  <w:num w:numId="4" w16cid:durableId="534082057">
    <w:abstractNumId w:val="7"/>
  </w:num>
  <w:num w:numId="5" w16cid:durableId="318265909">
    <w:abstractNumId w:val="14"/>
  </w:num>
  <w:num w:numId="6" w16cid:durableId="1906186735">
    <w:abstractNumId w:val="0"/>
  </w:num>
  <w:num w:numId="7" w16cid:durableId="646712057">
    <w:abstractNumId w:val="1"/>
  </w:num>
  <w:num w:numId="8" w16cid:durableId="295186407">
    <w:abstractNumId w:val="5"/>
  </w:num>
  <w:num w:numId="9" w16cid:durableId="2081173801">
    <w:abstractNumId w:val="18"/>
  </w:num>
  <w:num w:numId="10" w16cid:durableId="560990290">
    <w:abstractNumId w:val="12"/>
  </w:num>
  <w:num w:numId="11" w16cid:durableId="1456829808">
    <w:abstractNumId w:val="13"/>
  </w:num>
  <w:num w:numId="12" w16cid:durableId="22599654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4581479">
    <w:abstractNumId w:val="11"/>
  </w:num>
  <w:num w:numId="14" w16cid:durableId="1178151183">
    <w:abstractNumId w:val="9"/>
  </w:num>
  <w:num w:numId="15" w16cid:durableId="1769813210">
    <w:abstractNumId w:val="3"/>
  </w:num>
  <w:num w:numId="16" w16cid:durableId="1389064455">
    <w:abstractNumId w:val="15"/>
  </w:num>
  <w:num w:numId="17" w16cid:durableId="2060858398">
    <w:abstractNumId w:val="2"/>
  </w:num>
  <w:num w:numId="18" w16cid:durableId="303124101">
    <w:abstractNumId w:val="10"/>
  </w:num>
  <w:num w:numId="19" w16cid:durableId="2123917620">
    <w:abstractNumId w:val="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Y">
    <w15:presenceInfo w15:providerId="None" w15:userId="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B76"/>
    <w:rsid w:val="00001EA2"/>
    <w:rsid w:val="00001F32"/>
    <w:rsid w:val="0002535B"/>
    <w:rsid w:val="000255DA"/>
    <w:rsid w:val="00040E6E"/>
    <w:rsid w:val="0005171D"/>
    <w:rsid w:val="00052EAA"/>
    <w:rsid w:val="00061717"/>
    <w:rsid w:val="00073789"/>
    <w:rsid w:val="0007397F"/>
    <w:rsid w:val="00073D76"/>
    <w:rsid w:val="0009258A"/>
    <w:rsid w:val="000B3E54"/>
    <w:rsid w:val="000B55E7"/>
    <w:rsid w:val="000B598A"/>
    <w:rsid w:val="000C512D"/>
    <w:rsid w:val="000D4727"/>
    <w:rsid w:val="000E0232"/>
    <w:rsid w:val="00105706"/>
    <w:rsid w:val="0013245C"/>
    <w:rsid w:val="00136274"/>
    <w:rsid w:val="001466CB"/>
    <w:rsid w:val="001548E5"/>
    <w:rsid w:val="0015683D"/>
    <w:rsid w:val="001773CA"/>
    <w:rsid w:val="001A0B94"/>
    <w:rsid w:val="001C3244"/>
    <w:rsid w:val="001E038F"/>
    <w:rsid w:val="001E44CA"/>
    <w:rsid w:val="001E5AF0"/>
    <w:rsid w:val="00212334"/>
    <w:rsid w:val="00212560"/>
    <w:rsid w:val="002160B4"/>
    <w:rsid w:val="00222951"/>
    <w:rsid w:val="002248D2"/>
    <w:rsid w:val="00245265"/>
    <w:rsid w:val="002514C3"/>
    <w:rsid w:val="002606C2"/>
    <w:rsid w:val="00265227"/>
    <w:rsid w:val="00282F73"/>
    <w:rsid w:val="00285EE6"/>
    <w:rsid w:val="002A64AF"/>
    <w:rsid w:val="002B47B3"/>
    <w:rsid w:val="002C5350"/>
    <w:rsid w:val="002F591E"/>
    <w:rsid w:val="003034AE"/>
    <w:rsid w:val="003056B6"/>
    <w:rsid w:val="00316B21"/>
    <w:rsid w:val="003462FE"/>
    <w:rsid w:val="0037211B"/>
    <w:rsid w:val="003A28E5"/>
    <w:rsid w:val="003B43C7"/>
    <w:rsid w:val="003C6CAA"/>
    <w:rsid w:val="003D7D62"/>
    <w:rsid w:val="00422543"/>
    <w:rsid w:val="004309B9"/>
    <w:rsid w:val="00431D63"/>
    <w:rsid w:val="00441DBE"/>
    <w:rsid w:val="004426B7"/>
    <w:rsid w:val="00455F51"/>
    <w:rsid w:val="004579DF"/>
    <w:rsid w:val="004931DB"/>
    <w:rsid w:val="004935DD"/>
    <w:rsid w:val="004941BC"/>
    <w:rsid w:val="004967E3"/>
    <w:rsid w:val="004B0EAC"/>
    <w:rsid w:val="004B11B6"/>
    <w:rsid w:val="004B22A9"/>
    <w:rsid w:val="004D165B"/>
    <w:rsid w:val="004F61FF"/>
    <w:rsid w:val="005013AA"/>
    <w:rsid w:val="005335B3"/>
    <w:rsid w:val="00560925"/>
    <w:rsid w:val="00575416"/>
    <w:rsid w:val="00583BAD"/>
    <w:rsid w:val="0058665C"/>
    <w:rsid w:val="00592DA1"/>
    <w:rsid w:val="005937AE"/>
    <w:rsid w:val="0059384B"/>
    <w:rsid w:val="00596786"/>
    <w:rsid w:val="005D31C2"/>
    <w:rsid w:val="005D6B76"/>
    <w:rsid w:val="005F29AA"/>
    <w:rsid w:val="006045F3"/>
    <w:rsid w:val="00617C90"/>
    <w:rsid w:val="006325EB"/>
    <w:rsid w:val="006413D8"/>
    <w:rsid w:val="00673070"/>
    <w:rsid w:val="00673F4E"/>
    <w:rsid w:val="00681B5A"/>
    <w:rsid w:val="006A1CAF"/>
    <w:rsid w:val="006B743B"/>
    <w:rsid w:val="006F2868"/>
    <w:rsid w:val="006F77B5"/>
    <w:rsid w:val="006F7D26"/>
    <w:rsid w:val="00712E94"/>
    <w:rsid w:val="007269EB"/>
    <w:rsid w:val="007277BE"/>
    <w:rsid w:val="007304A5"/>
    <w:rsid w:val="0074347D"/>
    <w:rsid w:val="007512F1"/>
    <w:rsid w:val="007B0A2A"/>
    <w:rsid w:val="007E0AB0"/>
    <w:rsid w:val="007F2CF2"/>
    <w:rsid w:val="007F3D25"/>
    <w:rsid w:val="00804870"/>
    <w:rsid w:val="00827897"/>
    <w:rsid w:val="008674E6"/>
    <w:rsid w:val="008707ED"/>
    <w:rsid w:val="0087168A"/>
    <w:rsid w:val="00892434"/>
    <w:rsid w:val="008B77A8"/>
    <w:rsid w:val="008D0B26"/>
    <w:rsid w:val="008E78D9"/>
    <w:rsid w:val="00900D8A"/>
    <w:rsid w:val="009225AC"/>
    <w:rsid w:val="00922643"/>
    <w:rsid w:val="00955C05"/>
    <w:rsid w:val="00957052"/>
    <w:rsid w:val="009601ED"/>
    <w:rsid w:val="009652D5"/>
    <w:rsid w:val="00983F5F"/>
    <w:rsid w:val="00985A60"/>
    <w:rsid w:val="00990E0A"/>
    <w:rsid w:val="009A1351"/>
    <w:rsid w:val="009A3F06"/>
    <w:rsid w:val="009B048E"/>
    <w:rsid w:val="009C7E19"/>
    <w:rsid w:val="009E0E55"/>
    <w:rsid w:val="009E6AF7"/>
    <w:rsid w:val="00A071FE"/>
    <w:rsid w:val="00A21535"/>
    <w:rsid w:val="00A2387E"/>
    <w:rsid w:val="00A75CAE"/>
    <w:rsid w:val="00A86AF6"/>
    <w:rsid w:val="00A92992"/>
    <w:rsid w:val="00A938B3"/>
    <w:rsid w:val="00A96B7C"/>
    <w:rsid w:val="00A96C6E"/>
    <w:rsid w:val="00AA3C25"/>
    <w:rsid w:val="00AC065D"/>
    <w:rsid w:val="00AD1666"/>
    <w:rsid w:val="00AD430C"/>
    <w:rsid w:val="00AE7A25"/>
    <w:rsid w:val="00AF32C8"/>
    <w:rsid w:val="00AF46CF"/>
    <w:rsid w:val="00B25209"/>
    <w:rsid w:val="00B26615"/>
    <w:rsid w:val="00B4336B"/>
    <w:rsid w:val="00B7535F"/>
    <w:rsid w:val="00B83606"/>
    <w:rsid w:val="00BB551C"/>
    <w:rsid w:val="00BC2AB3"/>
    <w:rsid w:val="00BC5A14"/>
    <w:rsid w:val="00BD780B"/>
    <w:rsid w:val="00BE3B77"/>
    <w:rsid w:val="00BE3C68"/>
    <w:rsid w:val="00BE601E"/>
    <w:rsid w:val="00C02850"/>
    <w:rsid w:val="00C15E68"/>
    <w:rsid w:val="00C22978"/>
    <w:rsid w:val="00C2780F"/>
    <w:rsid w:val="00C378F6"/>
    <w:rsid w:val="00C40E4C"/>
    <w:rsid w:val="00C42150"/>
    <w:rsid w:val="00C55B12"/>
    <w:rsid w:val="00C57299"/>
    <w:rsid w:val="00C6383F"/>
    <w:rsid w:val="00C7623F"/>
    <w:rsid w:val="00C8288D"/>
    <w:rsid w:val="00C84A2E"/>
    <w:rsid w:val="00C8568C"/>
    <w:rsid w:val="00CA3374"/>
    <w:rsid w:val="00CB67F1"/>
    <w:rsid w:val="00CC0B93"/>
    <w:rsid w:val="00CD2E96"/>
    <w:rsid w:val="00CD47E2"/>
    <w:rsid w:val="00CF480E"/>
    <w:rsid w:val="00D02505"/>
    <w:rsid w:val="00D03D04"/>
    <w:rsid w:val="00D10018"/>
    <w:rsid w:val="00D10AF2"/>
    <w:rsid w:val="00D24A3D"/>
    <w:rsid w:val="00D33A42"/>
    <w:rsid w:val="00D51293"/>
    <w:rsid w:val="00D635A9"/>
    <w:rsid w:val="00D641C6"/>
    <w:rsid w:val="00D7205E"/>
    <w:rsid w:val="00D81562"/>
    <w:rsid w:val="00D92472"/>
    <w:rsid w:val="00DB1A7F"/>
    <w:rsid w:val="00DB1FB4"/>
    <w:rsid w:val="00DC0DCE"/>
    <w:rsid w:val="00DC13E2"/>
    <w:rsid w:val="00DC47C9"/>
    <w:rsid w:val="00DD0BC2"/>
    <w:rsid w:val="00DD342F"/>
    <w:rsid w:val="00DD7BA2"/>
    <w:rsid w:val="00DE341B"/>
    <w:rsid w:val="00E32D87"/>
    <w:rsid w:val="00E36989"/>
    <w:rsid w:val="00E47868"/>
    <w:rsid w:val="00E67D33"/>
    <w:rsid w:val="00E7068E"/>
    <w:rsid w:val="00E8177F"/>
    <w:rsid w:val="00E9422D"/>
    <w:rsid w:val="00EA122C"/>
    <w:rsid w:val="00EC64E0"/>
    <w:rsid w:val="00ED3985"/>
    <w:rsid w:val="00EE3087"/>
    <w:rsid w:val="00EE43B0"/>
    <w:rsid w:val="00EF7CED"/>
    <w:rsid w:val="00F02D3C"/>
    <w:rsid w:val="00F02EF7"/>
    <w:rsid w:val="00F14CB1"/>
    <w:rsid w:val="00F413A3"/>
    <w:rsid w:val="00F413DC"/>
    <w:rsid w:val="00F55B98"/>
    <w:rsid w:val="00F659CC"/>
    <w:rsid w:val="00FB28B6"/>
    <w:rsid w:val="00FB434D"/>
    <w:rsid w:val="00FB7D39"/>
    <w:rsid w:val="00FD34AE"/>
    <w:rsid w:val="00FD37E1"/>
    <w:rsid w:val="00FE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61330B"/>
  <w15:chartTrackingRefBased/>
  <w15:docId w15:val="{9A04C419-E166-455D-9311-8C8A74D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D1666"/>
    <w:rPr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qFormat/>
    <w:rsid w:val="00C6383F"/>
    <w:pPr>
      <w:keepNext/>
      <w:spacing w:before="60" w:after="60"/>
      <w:jc w:val="center"/>
      <w:outlineLvl w:val="0"/>
    </w:pPr>
    <w:rPr>
      <w:i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styleId="Numeropagina">
    <w:name w:val="page number"/>
    <w:basedOn w:val="Carpredefinitoparagrafo"/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rsid w:val="009C7E19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rsid w:val="009C7E19"/>
    <w:rPr>
      <w:sz w:val="16"/>
      <w:szCs w:val="16"/>
    </w:rPr>
  </w:style>
  <w:style w:type="table" w:styleId="Grigliatabella">
    <w:name w:val="Table Grid"/>
    <w:basedOn w:val="Tabellanormale"/>
    <w:uiPriority w:val="59"/>
    <w:rsid w:val="00FE2366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E2366"/>
  </w:style>
  <w:style w:type="character" w:customStyle="1" w:styleId="IntestazioneCarattere">
    <w:name w:val="Intestazione Carattere"/>
    <w:link w:val="Intestazione"/>
    <w:rsid w:val="00C6383F"/>
    <w:rPr>
      <w:sz w:val="24"/>
      <w:szCs w:val="24"/>
    </w:rPr>
  </w:style>
  <w:style w:type="character" w:customStyle="1" w:styleId="Titolo1Carattere">
    <w:name w:val="Titolo 1 Carattere"/>
    <w:link w:val="Titolo1"/>
    <w:rsid w:val="00C6383F"/>
    <w:rPr>
      <w:rFonts w:cs="Arial"/>
      <w:i/>
      <w:sz w:val="28"/>
      <w:szCs w:val="28"/>
    </w:rPr>
  </w:style>
  <w:style w:type="paragraph" w:styleId="Paragrafoelenco">
    <w:name w:val="List Paragraph"/>
    <w:basedOn w:val="Normale"/>
    <w:uiPriority w:val="34"/>
    <w:qFormat/>
    <w:rsid w:val="00C63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6383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it-IT" w:eastAsia="it-IT"/>
    </w:rPr>
  </w:style>
  <w:style w:type="character" w:customStyle="1" w:styleId="PidipaginaCarattere">
    <w:name w:val="Piè di pagina Carattere"/>
    <w:link w:val="Pidipagina"/>
    <w:uiPriority w:val="99"/>
    <w:rsid w:val="00A96B7C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rsid w:val="004935DD"/>
    <w:rPr>
      <w:b/>
      <w:bCs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935DD"/>
  </w:style>
  <w:style w:type="character" w:customStyle="1" w:styleId="SoggettocommentoCarattere">
    <w:name w:val="Soggetto commento Carattere"/>
    <w:link w:val="Soggettocommento"/>
    <w:rsid w:val="004935DD"/>
    <w:rPr>
      <w:b/>
      <w:bCs/>
    </w:rPr>
  </w:style>
  <w:style w:type="paragraph" w:styleId="Revisione">
    <w:name w:val="Revision"/>
    <w:hidden/>
    <w:uiPriority w:val="99"/>
    <w:semiHidden/>
    <w:rsid w:val="002606C2"/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5f96bed-a4f2-47aa-ad0f-5bc133427e57">
      <Terms xmlns="http://schemas.microsoft.com/office/infopath/2007/PartnerControls"/>
    </lcf76f155ced4ddcb4097134ff3c332f>
    <Foldersordered xmlns="25f96bed-a4f2-47aa-ad0f-5bc133427e57">false</Foldersordered>
    <TaxCatchAll xmlns="ddcac8cd-d0a7-4b3e-b242-6318dfcc3bd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1418B5F9DF284881795DE8C8C51717" ma:contentTypeVersion="16" ma:contentTypeDescription="Creare un nuovo documento." ma:contentTypeScope="" ma:versionID="495d800c1846b0aa61c70bff95f63943">
  <xsd:schema xmlns:xsd="http://www.w3.org/2001/XMLSchema" xmlns:xs="http://www.w3.org/2001/XMLSchema" xmlns:p="http://schemas.microsoft.com/office/2006/metadata/properties" xmlns:ns2="25f96bed-a4f2-47aa-ad0f-5bc133427e57" xmlns:ns3="ddcac8cd-d0a7-4b3e-b242-6318dfcc3bd0" targetNamespace="http://schemas.microsoft.com/office/2006/metadata/properties" ma:root="true" ma:fieldsID="91535ca4d44c1b8d51913365b7e469a2" ns2:_="" ns3:_="">
    <xsd:import namespace="25f96bed-a4f2-47aa-ad0f-5bc133427e57"/>
    <xsd:import namespace="ddcac8cd-d0a7-4b3e-b242-6318dfcc3b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Foldersorder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96bed-a4f2-47aa-ad0f-5bc133427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Foldersordered" ma:index="22" nillable="true" ma:displayName="Folders ordered" ma:default="0" ma:description="Colonna creata per tenere traccia della avvenuta sistematizzazione delle cartelle dei beneficiari" ma:format="Dropdown" ma:internalName="Foldersorder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cac8cd-d0a7-4b3e-b242-6318dfcc3bd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42b558-ac47-4007-ae07-b912b258bb70}" ma:internalName="TaxCatchAll" ma:showField="CatchAllData" ma:web="ddcac8cd-d0a7-4b3e-b242-6318dfcc3b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55A9A0-88AC-4CD8-B24C-804F4DF2E7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89E7BA-2C76-400C-9643-5D1BE74553F3}">
  <ds:schemaRefs>
    <ds:schemaRef ds:uri="http://schemas.microsoft.com/office/2006/metadata/properties"/>
    <ds:schemaRef ds:uri="http://schemas.microsoft.com/office/infopath/2007/PartnerControls"/>
    <ds:schemaRef ds:uri="25f96bed-a4f2-47aa-ad0f-5bc133427e57"/>
    <ds:schemaRef ds:uri="ddcac8cd-d0a7-4b3e-b242-6318dfcc3bd0"/>
  </ds:schemaRefs>
</ds:datastoreItem>
</file>

<file path=customXml/itemProps3.xml><?xml version="1.0" encoding="utf-8"?>
<ds:datastoreItem xmlns:ds="http://schemas.openxmlformats.org/officeDocument/2006/customXml" ds:itemID="{EBFB0CDE-6F33-46F2-BDCE-D1F31107ED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B8B950-1A84-407E-B9EC-00B15A05F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96bed-a4f2-47aa-ad0f-5bc133427e57"/>
    <ds:schemaRef ds:uri="ddcac8cd-d0a7-4b3e-b242-6318dfcc3b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2416</Words>
  <Characters>14805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Contratti di filiera</vt:lpstr>
      <vt:lpstr>Contratti di filiera</vt:lpstr>
    </vt:vector>
  </TitlesOfParts>
  <Company>yy</Company>
  <LinksUpToDate>false</LinksUpToDate>
  <CharactersWithSpaces>17187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Contratti di filiera</dc:title>
  <dc:subject/>
  <dc:creator>xx</dc:creator>
  <cp:keywords/>
  <cp:lastModifiedBy>utente3 User</cp:lastModifiedBy>
  <cp:revision>9</cp:revision>
  <cp:lastPrinted>2012-10-29T23:15:00Z</cp:lastPrinted>
  <dcterms:created xsi:type="dcterms:W3CDTF">2024-10-15T16:48:00Z</dcterms:created>
  <dcterms:modified xsi:type="dcterms:W3CDTF">2024-11-06T11:41:00Z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0x010100361418B5F9DF284881795DE8C8C51717</vt:lpwstr>
  </property>
  <property fmtid="{D5CDD505-2E9C-101B-9397-08002B2CF9AE}" pid="3" name="MediaServiceImageTags">
    <vt:lpwstr/>
  </property>
</Properties>
</file>